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3BB1A8B" w:rsidR="00642EFE" w:rsidRPr="00F566BF" w:rsidRDefault="00A67723"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837190">
        <w:rPr>
          <w:rStyle w:val="FootnoteReference"/>
          <w:rFonts w:ascii="GHEA Grapalat" w:hAnsi="GHEA Grapalat"/>
          <w:i w:val="0"/>
          <w:lang w:val="af-ZA"/>
        </w:rPr>
        <w:footnoteReference w:id="1"/>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555AEA85" w14:textId="7A9FFBB1" w:rsidR="009473CA"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44359">
        <w:rPr>
          <w:rFonts w:ascii="GHEA Grapalat" w:hAnsi="GHEA Grapalat"/>
          <w:i w:val="0"/>
          <w:lang w:val="hy-AM"/>
        </w:rPr>
        <w:t>2</w:t>
      </w:r>
      <w:r w:rsidR="00B8251C">
        <w:rPr>
          <w:rFonts w:ascii="GHEA Grapalat" w:hAnsi="GHEA Grapalat"/>
          <w:i w:val="0"/>
          <w:lang w:val="hy-AM"/>
        </w:rPr>
        <w:t>4</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B8251C">
        <w:rPr>
          <w:rFonts w:ascii="GHEA Grapalat" w:hAnsi="GHEA Grapalat"/>
          <w:i w:val="0"/>
          <w:lang w:val="af-ZA"/>
        </w:rPr>
        <w:t>մայիսի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B8251C">
        <w:rPr>
          <w:rFonts w:ascii="GHEA Grapalat" w:hAnsi="GHEA Grapalat"/>
          <w:i w:val="0"/>
          <w:lang w:val="af-ZA"/>
        </w:rPr>
        <w:t>08</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4A691D">
        <w:rPr>
          <w:rFonts w:ascii="GHEA Grapalat" w:hAnsi="GHEA Grapalat"/>
          <w:i w:val="0"/>
          <w:lang w:val="af-ZA"/>
        </w:rPr>
        <w:t>2</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որոշմամբ</w:t>
      </w:r>
    </w:p>
    <w:p w14:paraId="74E57686" w14:textId="6F561B1C"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 </w:t>
      </w:r>
    </w:p>
    <w:p w14:paraId="26478385" w14:textId="77777777" w:rsidR="009473CA" w:rsidRPr="00221BAB" w:rsidRDefault="009473CA" w:rsidP="009473CA">
      <w:pPr>
        <w:pStyle w:val="BodyTextIndent"/>
        <w:spacing w:line="240" w:lineRule="auto"/>
        <w:jc w:val="center"/>
        <w:rPr>
          <w:rFonts w:ascii="GHEA Grapalat" w:hAnsi="GHEA Grapalat"/>
          <w:b/>
          <w:bCs/>
          <w:i w:val="0"/>
          <w:iCs/>
          <w:lang w:val="af-ZA"/>
        </w:rPr>
      </w:pPr>
      <w:r w:rsidRPr="00221BAB">
        <w:rPr>
          <w:rFonts w:ascii="GHEA Grapalat" w:hAnsi="GHEA Grapalat"/>
          <w:b/>
          <w:bCs/>
          <w:i w:val="0"/>
          <w:iCs/>
          <w:lang w:val="hy-AM"/>
        </w:rPr>
        <w:t>«Գնումների մասին» օրենքի</w:t>
      </w:r>
      <w:r w:rsidRPr="00221BAB">
        <w:rPr>
          <w:rFonts w:ascii="GHEA Grapalat" w:hAnsi="GHEA Grapalat"/>
          <w:b/>
          <w:bCs/>
          <w:i w:val="0"/>
          <w:iCs/>
          <w:lang w:val="af-ZA"/>
        </w:rPr>
        <w:t xml:space="preserve"> 15-</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հոդվածի</w:t>
      </w:r>
      <w:r w:rsidRPr="00221BAB">
        <w:rPr>
          <w:rFonts w:ascii="GHEA Grapalat" w:hAnsi="GHEA Grapalat"/>
          <w:b/>
          <w:bCs/>
          <w:i w:val="0"/>
          <w:iCs/>
          <w:lang w:val="af-ZA"/>
        </w:rPr>
        <w:t xml:space="preserve"> 6-</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մասի</w:t>
      </w:r>
      <w:r w:rsidRPr="00221BAB">
        <w:rPr>
          <w:rFonts w:ascii="GHEA Grapalat" w:hAnsi="GHEA Grapalat"/>
          <w:b/>
          <w:bCs/>
          <w:i w:val="0"/>
          <w:iCs/>
          <w:lang w:val="af-ZA"/>
        </w:rPr>
        <w:t xml:space="preserve"> 2-</w:t>
      </w:r>
      <w:r w:rsidRPr="00221BAB">
        <w:rPr>
          <w:rFonts w:ascii="GHEA Grapalat" w:hAnsi="GHEA Grapalat"/>
          <w:b/>
          <w:bCs/>
          <w:i w:val="0"/>
          <w:iCs/>
          <w:lang w:val="hy-AM"/>
        </w:rPr>
        <w:t>րդ</w:t>
      </w:r>
      <w:r w:rsidRPr="00221BAB">
        <w:rPr>
          <w:rFonts w:ascii="GHEA Grapalat" w:hAnsi="GHEA Grapalat"/>
          <w:b/>
          <w:bCs/>
          <w:i w:val="0"/>
          <w:iCs/>
          <w:lang w:val="af-ZA"/>
        </w:rPr>
        <w:t xml:space="preserve"> </w:t>
      </w:r>
      <w:r w:rsidRPr="00221BAB">
        <w:rPr>
          <w:rFonts w:ascii="GHEA Grapalat" w:hAnsi="GHEA Grapalat"/>
          <w:b/>
          <w:bCs/>
          <w:i w:val="0"/>
          <w:iCs/>
          <w:lang w:val="hy-AM"/>
        </w:rPr>
        <w:t>կետի կիրառմամբ</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558ECEC9"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310864">
        <w:rPr>
          <w:rFonts w:ascii="GHEA Grapalat" w:hAnsi="GHEA Grapalat"/>
          <w:i w:val="0"/>
          <w:lang w:val="hy-AM"/>
        </w:rPr>
        <w:t>ԵՔ-</w:t>
      </w:r>
      <w:r w:rsidR="00A67723">
        <w:rPr>
          <w:rFonts w:ascii="GHEA Grapalat" w:hAnsi="GHEA Grapalat"/>
          <w:i w:val="0"/>
          <w:lang w:val="af-ZA"/>
        </w:rPr>
        <w:t>ԳՀԾՁԲ</w:t>
      </w:r>
      <w:r w:rsidR="00310864">
        <w:rPr>
          <w:rFonts w:ascii="GHEA Grapalat" w:hAnsi="GHEA Grapalat"/>
          <w:i w:val="0"/>
          <w:lang w:val="hy-AM"/>
        </w:rPr>
        <w:t>-</w:t>
      </w:r>
      <w:r w:rsidR="00B8251C">
        <w:rPr>
          <w:rFonts w:ascii="GHEA Grapalat" w:hAnsi="GHEA Grapalat"/>
          <w:i w:val="0"/>
          <w:lang w:val="hy-AM"/>
        </w:rPr>
        <w:t>24/92</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6C349AAD" w14:textId="77777777" w:rsidR="00310864" w:rsidRDefault="00310864" w:rsidP="0031086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rsidR="00000000">
        <w:fldChar w:fldCharType="begin"/>
      </w:r>
      <w:r w:rsidR="00000000" w:rsidRPr="00147432">
        <w:rPr>
          <w:lang w:val="af-ZA"/>
        </w:rPr>
        <w:instrText>HYPERLINK "http://www.armeps.am"</w:instrText>
      </w:r>
      <w:r w:rsidR="00000000">
        <w:fldChar w:fldCharType="separate"/>
      </w:r>
      <w:r>
        <w:rPr>
          <w:rStyle w:val="Hyperlink"/>
          <w:rFonts w:ascii="GHEA Grapalat" w:hAnsi="GHEA Grapalat"/>
          <w:i w:val="0"/>
          <w:lang w:val="af-ZA"/>
        </w:rPr>
        <w:t>www.armeps.am</w:t>
      </w:r>
      <w:r w:rsidR="00000000">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5BE6FA8D" w14:textId="35D9F63E" w:rsidR="00311076" w:rsidRPr="00F566BF" w:rsidRDefault="00310864" w:rsidP="00EF3662">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142AC7" w:rsidRPr="00142AC7">
        <w:rPr>
          <w:rFonts w:ascii="GHEA Grapalat" w:hAnsi="GHEA Grapalat"/>
          <w:b/>
          <w:bCs/>
          <w:i w:val="0"/>
          <w:lang w:val="hy-AM"/>
        </w:rPr>
        <w:t>Երևան համայնքի</w:t>
      </w:r>
      <w:r w:rsidR="00BC44EB" w:rsidRPr="00142AC7">
        <w:rPr>
          <w:rFonts w:ascii="GHEA Grapalat" w:eastAsia="MS Mincho" w:hAnsi="GHEA Grapalat" w:cs="Sylfaen"/>
          <w:b/>
          <w:bCs/>
          <w:i w:val="0"/>
          <w:szCs w:val="24"/>
          <w:lang w:val="hy-AM" w:eastAsia="ja-JP"/>
        </w:rPr>
        <w:t xml:space="preserve"> տարածքում</w:t>
      </w:r>
      <w:r w:rsidRPr="00142AC7">
        <w:rPr>
          <w:rFonts w:ascii="GHEA Grapalat" w:eastAsia="MS Mincho" w:hAnsi="GHEA Grapalat" w:cs="Sylfaen"/>
          <w:b/>
          <w:bCs/>
          <w:i w:val="0"/>
          <w:szCs w:val="24"/>
          <w:lang w:val="hy-AM" w:eastAsia="ja-JP"/>
        </w:rPr>
        <w:t xml:space="preserve"> հրատապ լուծում պահանջող</w:t>
      </w:r>
      <w:r w:rsidR="00142AC7" w:rsidRPr="00142AC7">
        <w:rPr>
          <w:rFonts w:ascii="GHEA Grapalat" w:eastAsia="MS Mincho" w:hAnsi="GHEA Grapalat" w:cs="Sylfaen"/>
          <w:b/>
          <w:bCs/>
          <w:i w:val="0"/>
          <w:szCs w:val="24"/>
          <w:lang w:val="hy-AM" w:eastAsia="ja-JP"/>
        </w:rPr>
        <w:t xml:space="preserve"> և չնախատեսված</w:t>
      </w:r>
      <w:r w:rsidR="002277A6" w:rsidRPr="00142AC7">
        <w:rPr>
          <w:rFonts w:ascii="GHEA Grapalat" w:eastAsia="MS Mincho" w:hAnsi="GHEA Grapalat" w:cs="Sylfaen"/>
          <w:b/>
          <w:bCs/>
          <w:i w:val="0"/>
          <w:szCs w:val="24"/>
          <w:lang w:val="hy-AM" w:eastAsia="ja-JP"/>
        </w:rPr>
        <w:t xml:space="preserve"> </w:t>
      </w:r>
      <w:r w:rsidRPr="00142AC7">
        <w:rPr>
          <w:rFonts w:ascii="GHEA Grapalat" w:eastAsia="MS Mincho" w:hAnsi="GHEA Grapalat" w:cs="Sylfaen"/>
          <w:b/>
          <w:bCs/>
          <w:i w:val="0"/>
          <w:szCs w:val="24"/>
          <w:lang w:val="hy-AM" w:eastAsia="ja-JP"/>
        </w:rPr>
        <w:t>ծառ</w:t>
      </w:r>
      <w:r w:rsidR="00587653" w:rsidRPr="00142AC7">
        <w:rPr>
          <w:rFonts w:ascii="GHEA Grapalat" w:eastAsia="MS Mincho" w:hAnsi="GHEA Grapalat" w:cs="Sylfaen"/>
          <w:b/>
          <w:bCs/>
          <w:i w:val="0"/>
          <w:szCs w:val="24"/>
          <w:lang w:val="hy-AM" w:eastAsia="ja-JP"/>
        </w:rPr>
        <w:t>ա</w:t>
      </w:r>
      <w:r w:rsidRPr="00142AC7">
        <w:rPr>
          <w:rFonts w:ascii="GHEA Grapalat" w:eastAsia="MS Mincho" w:hAnsi="GHEA Grapalat" w:cs="Sylfaen"/>
          <w:b/>
          <w:bCs/>
          <w:i w:val="0"/>
          <w:szCs w:val="24"/>
          <w:lang w:val="hy-AM" w:eastAsia="ja-JP"/>
        </w:rPr>
        <w:t>յությունների</w:t>
      </w:r>
      <w:r>
        <w:rPr>
          <w:rFonts w:ascii="GHEA Grapalat" w:hAnsi="GHEA Grapalat"/>
          <w:i w:val="0"/>
          <w:lang w:val="af-ZA"/>
        </w:rPr>
        <w:t xml:space="preserve">  կատարման պայմանագիր (այսուհետ` 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063EF276" w14:textId="191AB1BE" w:rsidR="00587653" w:rsidRDefault="00587653" w:rsidP="00587653">
      <w:pPr>
        <w:pStyle w:val="BodyTextIndent"/>
        <w:spacing w:line="240" w:lineRule="auto"/>
        <w:rPr>
          <w:rFonts w:ascii="GHEA Grapalat" w:eastAsia="MS Mincho" w:hAnsi="GHEA Grapalat" w:cs="Sylfaen"/>
          <w:b/>
          <w:b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w:t>
      </w:r>
      <w:r w:rsidR="0059461B">
        <w:rPr>
          <w:rFonts w:ascii="GHEA Grapalat" w:eastAsia="MS Mincho" w:hAnsi="GHEA Grapalat" w:cs="Sylfaen"/>
          <w:b/>
          <w:bCs/>
          <w:lang w:val="hy-AM" w:eastAsia="ja-JP"/>
        </w:rPr>
        <w:t>միավորի առավելագույն գինը՝ տոկոսային արտահայտությամբ ներկայացրած մասնակցին նախապատվություն տալու սկզբունքով</w:t>
      </w:r>
      <w:r w:rsidR="0059461B">
        <w:rPr>
          <w:rFonts w:ascii="GHEA Grapalat" w:eastAsia="MS Mincho" w:hAnsi="GHEA Grapalat" w:cs="Sylfaen"/>
          <w:b/>
          <w:bCs/>
          <w:szCs w:val="24"/>
          <w:lang w:val="hy-AM" w:eastAsia="ja-JP"/>
        </w:rPr>
        <w:t>։</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4DF46986" w14:textId="5BA1631A"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rsidR="00000000">
        <w:fldChar w:fldCharType="begin"/>
      </w:r>
      <w:r w:rsidR="00000000" w:rsidRPr="00147432">
        <w:rPr>
          <w:lang w:val="af-ZA"/>
        </w:rPr>
        <w:instrText>HYPERLINK "http://www.armeps.am"</w:instrText>
      </w:r>
      <w:r w:rsidR="00000000">
        <w:fldChar w:fldCharType="separate"/>
      </w:r>
      <w:r>
        <w:rPr>
          <w:rStyle w:val="Hyperlink"/>
          <w:rFonts w:ascii="GHEA Grapalat" w:hAnsi="GHEA Grapalat"/>
          <w:i w:val="0"/>
          <w:lang w:val="af-ZA"/>
        </w:rPr>
        <w:t>www.armeps.am</w:t>
      </w:r>
      <w:r w:rsidR="00000000">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մինչև 202</w:t>
      </w:r>
      <w:r w:rsidR="00994587">
        <w:rPr>
          <w:rFonts w:ascii="GHEA Grapalat" w:hAnsi="GHEA Grapalat"/>
          <w:b/>
          <w:i w:val="0"/>
          <w:lang w:val="hy-AM"/>
        </w:rPr>
        <w:t>4</w:t>
      </w:r>
      <w:r>
        <w:rPr>
          <w:rFonts w:ascii="GHEA Grapalat" w:hAnsi="GHEA Grapalat"/>
          <w:b/>
          <w:i w:val="0"/>
          <w:lang w:val="af-ZA"/>
        </w:rPr>
        <w:t xml:space="preserve"> թվականի </w:t>
      </w:r>
      <w:r w:rsidR="005B63BB">
        <w:rPr>
          <w:rFonts w:ascii="GHEA Grapalat" w:hAnsi="GHEA Grapalat"/>
          <w:b/>
          <w:i w:val="0"/>
          <w:lang w:val="af-ZA"/>
        </w:rPr>
        <w:t>մայիսի</w:t>
      </w:r>
      <w:r>
        <w:rPr>
          <w:rFonts w:ascii="GHEA Grapalat" w:hAnsi="GHEA Grapalat"/>
          <w:b/>
          <w:i w:val="0"/>
          <w:lang w:val="af-ZA"/>
        </w:rPr>
        <w:t xml:space="preserve"> </w:t>
      </w:r>
      <w:r w:rsidR="005B63BB">
        <w:rPr>
          <w:rFonts w:ascii="GHEA Grapalat" w:hAnsi="GHEA Grapalat"/>
          <w:b/>
          <w:i w:val="0"/>
          <w:lang w:val="af-ZA"/>
        </w:rPr>
        <w:t>20</w:t>
      </w:r>
      <w:r>
        <w:rPr>
          <w:rFonts w:ascii="GHEA Grapalat" w:hAnsi="GHEA Grapalat"/>
          <w:b/>
          <w:i w:val="0"/>
          <w:lang w:val="hy-AM"/>
        </w:rPr>
        <w:t>-ը, ժամը 11:00</w:t>
      </w:r>
      <w:r>
        <w:rPr>
          <w:rFonts w:ascii="GHEA Grapalat" w:hAnsi="GHEA Grapalat"/>
          <w:i w:val="0"/>
          <w:lang w:val="af-ZA"/>
        </w:rPr>
        <w:t xml:space="preserve">-ը: Հայտերը, հայերենից բացի, կարող են ներկայացվել նաև անգլերեն կամ ռուսերեն: </w:t>
      </w:r>
    </w:p>
    <w:p w14:paraId="34811CE3" w14:textId="5A4D9D9B" w:rsidR="00587653" w:rsidRDefault="00587653" w:rsidP="00587653">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sidR="00994587">
        <w:rPr>
          <w:rFonts w:ascii="GHEA Grapalat" w:hAnsi="GHEA Grapalat"/>
          <w:b/>
          <w:i w:val="0"/>
          <w:lang w:val="af-ZA"/>
        </w:rPr>
        <w:t>մինչև 202</w:t>
      </w:r>
      <w:r w:rsidR="00994587">
        <w:rPr>
          <w:rFonts w:ascii="GHEA Grapalat" w:hAnsi="GHEA Grapalat"/>
          <w:b/>
          <w:i w:val="0"/>
          <w:lang w:val="hy-AM"/>
        </w:rPr>
        <w:t>4</w:t>
      </w:r>
      <w:r w:rsidR="00994587">
        <w:rPr>
          <w:rFonts w:ascii="GHEA Grapalat" w:hAnsi="GHEA Grapalat"/>
          <w:b/>
          <w:i w:val="0"/>
          <w:lang w:val="af-ZA"/>
        </w:rPr>
        <w:t xml:space="preserve"> թվականի </w:t>
      </w:r>
      <w:r w:rsidR="005B63BB">
        <w:rPr>
          <w:rFonts w:ascii="GHEA Grapalat" w:hAnsi="GHEA Grapalat"/>
          <w:b/>
          <w:i w:val="0"/>
          <w:lang w:val="af-ZA"/>
        </w:rPr>
        <w:t>մայիսի 20</w:t>
      </w:r>
      <w:r>
        <w:rPr>
          <w:rFonts w:ascii="GHEA Grapalat" w:hAnsi="GHEA Grapalat"/>
          <w:b/>
          <w:i w:val="0"/>
          <w:lang w:val="hy-AM"/>
        </w:rPr>
        <w:t>-ին, ժամը 11:00</w:t>
      </w:r>
      <w:r>
        <w:rPr>
          <w:rFonts w:ascii="GHEA Grapalat" w:hAnsi="GHEA Grapalat"/>
          <w:b/>
          <w:i w:val="0"/>
          <w:lang w:val="af-ZA"/>
        </w:rPr>
        <w:t>-</w:t>
      </w:r>
      <w:r>
        <w:rPr>
          <w:rFonts w:ascii="GHEA Grapalat" w:hAnsi="GHEA Grapalat"/>
          <w:i w:val="0"/>
          <w:lang w:val="af-ZA"/>
        </w:rPr>
        <w:t xml:space="preserve">ին։ </w:t>
      </w:r>
    </w:p>
    <w:p w14:paraId="583DF6D2" w14:textId="77777777" w:rsidR="00587653" w:rsidRDefault="00587653" w:rsidP="00587653">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C32C5A2" w14:textId="77777777" w:rsidR="00587653" w:rsidRDefault="00587653" w:rsidP="00587653">
      <w:pPr>
        <w:pStyle w:val="BodyTextIndent"/>
        <w:spacing w:line="240" w:lineRule="auto"/>
        <w:rPr>
          <w:rFonts w:ascii="GHEA Grapalat" w:hAnsi="GHEA Grapalat"/>
          <w:i w:val="0"/>
          <w:lang w:val="hy-AM"/>
        </w:rPr>
      </w:pPr>
    </w:p>
    <w:p w14:paraId="22D4AE8C" w14:textId="40655A43" w:rsidR="00587653" w:rsidRDefault="00587653" w:rsidP="00587653">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Գոռ Մուրադյանին</w:t>
      </w:r>
      <w:r>
        <w:rPr>
          <w:rFonts w:ascii="GHEA Grapalat" w:hAnsi="GHEA Grapalat"/>
          <w:i w:val="0"/>
          <w:lang w:val="af-ZA"/>
        </w:rPr>
        <w:t>։</w:t>
      </w:r>
    </w:p>
    <w:p w14:paraId="5438EA67" w14:textId="581CCF1A"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  514-373</w:t>
      </w:r>
      <w:r>
        <w:rPr>
          <w:rFonts w:ascii="GHEA Grapalat" w:hAnsi="GHEA Grapalat"/>
          <w:i w:val="0"/>
          <w:lang w:val="af-ZA"/>
        </w:rPr>
        <w:t>։</w:t>
      </w:r>
    </w:p>
    <w:p w14:paraId="26855E71" w14:textId="4B0AE701" w:rsidR="00587653" w:rsidRDefault="00587653" w:rsidP="00FB38BB">
      <w:pPr>
        <w:pStyle w:val="BodyTextIndent"/>
        <w:spacing w:line="240" w:lineRule="auto"/>
        <w:rPr>
          <w:rFonts w:ascii="GHEA Grapalat" w:hAnsi="GHEA Grapalat"/>
          <w:b/>
          <w:i w:val="0"/>
          <w:lang w:val="af-ZA"/>
        </w:rPr>
      </w:pPr>
      <w:r>
        <w:rPr>
          <w:rFonts w:ascii="GHEA Grapalat" w:hAnsi="GHEA Grapalat"/>
          <w:b/>
          <w:i w:val="0"/>
          <w:lang w:val="af-ZA"/>
        </w:rPr>
        <w:t>Էլ.փոստ`</w:t>
      </w:r>
      <w:r>
        <w:rPr>
          <w:rFonts w:ascii="GHEA Grapalat" w:hAnsi="GHEA Grapalat"/>
          <w:b/>
          <w:i w:val="0"/>
          <w:lang w:val="hy-AM"/>
        </w:rPr>
        <w:t xml:space="preserve"> </w:t>
      </w:r>
      <w:r w:rsidRPr="00587653">
        <w:rPr>
          <w:rFonts w:ascii="GHEA Grapalat" w:hAnsi="GHEA Grapalat"/>
          <w:b/>
          <w:i w:val="0"/>
          <w:lang w:val="af-ZA"/>
        </w:rPr>
        <w:t>gor.</w:t>
      </w:r>
      <w:r>
        <w:rPr>
          <w:rFonts w:ascii="GHEA Grapalat" w:hAnsi="GHEA Grapalat"/>
          <w:b/>
          <w:i w:val="0"/>
          <w:lang w:val="af-ZA"/>
        </w:rPr>
        <w:t>muradyan@yerevan.am։</w:t>
      </w:r>
    </w:p>
    <w:p w14:paraId="6584D38A" w14:textId="05FE203E" w:rsidR="00587653" w:rsidRDefault="00587653" w:rsidP="00FB38BB">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07066291" w14:textId="77777777" w:rsidR="00144359" w:rsidRDefault="00144359" w:rsidP="00144359">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1AFFFFB0" w14:textId="2898D68B" w:rsidR="00144359" w:rsidRDefault="00144359" w:rsidP="00144359">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ԵՔ-ԳՀԱՇՁԲ-</w:t>
      </w:r>
      <w:r w:rsidR="00B8251C">
        <w:rPr>
          <w:rFonts w:ascii="GHEA Grapalat" w:hAnsi="GHEA Grapalat" w:cs="Sylfaen"/>
          <w:iCs/>
          <w:sz w:val="20"/>
          <w:szCs w:val="20"/>
          <w:lang w:val="af-ZA"/>
        </w:rPr>
        <w:t>24/92</w:t>
      </w:r>
      <w:r>
        <w:rPr>
          <w:rFonts w:ascii="GHEA Grapalat" w:hAnsi="GHEA Grapalat" w:cs="Sylfaen"/>
          <w:iCs/>
          <w:sz w:val="20"/>
          <w:szCs w:val="20"/>
          <w:lang w:val="af-ZA"/>
        </w:rPr>
        <w:t xml:space="preserve"> </w:t>
      </w:r>
      <w:proofErr w:type="spellStart"/>
      <w:r>
        <w:rPr>
          <w:rFonts w:ascii="GHEA Grapalat" w:hAnsi="GHEA Grapalat" w:cs="Sylfaen"/>
          <w:iCs/>
          <w:sz w:val="20"/>
          <w:szCs w:val="20"/>
        </w:rPr>
        <w:t>ծածկա</w:t>
      </w:r>
      <w:r>
        <w:rPr>
          <w:rFonts w:ascii="GHEA Grapalat" w:hAnsi="GHEA Grapalat" w:cs="Times Armenian"/>
          <w:iCs/>
          <w:sz w:val="20"/>
          <w:szCs w:val="20"/>
        </w:rPr>
        <w:t>գ</w:t>
      </w:r>
      <w:r>
        <w:rPr>
          <w:rFonts w:ascii="GHEA Grapalat" w:hAnsi="GHEA Grapalat" w:cs="Sylfaen"/>
          <w:iCs/>
          <w:sz w:val="20"/>
          <w:szCs w:val="20"/>
        </w:rPr>
        <w:t>րով</w:t>
      </w:r>
      <w:proofErr w:type="spellEnd"/>
      <w:r>
        <w:rPr>
          <w:rFonts w:ascii="GHEA Grapalat" w:hAnsi="GHEA Grapalat" w:cs="Times Armenian"/>
          <w:iCs/>
          <w:sz w:val="20"/>
          <w:szCs w:val="20"/>
          <w:lang w:val="af-ZA"/>
        </w:rPr>
        <w:t xml:space="preserve"> </w:t>
      </w:r>
    </w:p>
    <w:p w14:paraId="6A00C074" w14:textId="77777777" w:rsidR="00144359" w:rsidRDefault="00144359" w:rsidP="00144359">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9E400DA" w14:textId="7D886CBF" w:rsidR="00144359" w:rsidRDefault="00144359" w:rsidP="00144359">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w:t>
      </w:r>
      <w:r w:rsidR="008675D7">
        <w:rPr>
          <w:rFonts w:ascii="GHEA Grapalat" w:hAnsi="GHEA Grapalat" w:cs="Sylfaen"/>
          <w:iCs/>
          <w:sz w:val="20"/>
          <w:szCs w:val="20"/>
          <w:lang w:val="hy-AM"/>
        </w:rPr>
        <w:t>4</w:t>
      </w:r>
      <w:r>
        <w:rPr>
          <w:rFonts w:ascii="GHEA Grapalat" w:hAnsi="GHEA Grapalat" w:cs="Sylfaen"/>
          <w:iCs/>
          <w:sz w:val="20"/>
          <w:szCs w:val="20"/>
        </w:rPr>
        <w:t>թ</w:t>
      </w:r>
      <w:r>
        <w:rPr>
          <w:rFonts w:ascii="GHEA Grapalat" w:hAnsi="GHEA Grapalat" w:cs="Times Armenian"/>
          <w:iCs/>
          <w:sz w:val="20"/>
          <w:szCs w:val="20"/>
          <w:lang w:val="af-ZA"/>
        </w:rPr>
        <w:t xml:space="preserve">. </w:t>
      </w:r>
      <w:r w:rsidR="008675D7">
        <w:rPr>
          <w:rFonts w:ascii="GHEA Grapalat" w:hAnsi="GHEA Grapalat" w:cs="Times Armenian"/>
          <w:iCs/>
          <w:sz w:val="20"/>
          <w:szCs w:val="20"/>
          <w:lang w:val="af-ZA"/>
        </w:rPr>
        <w:t>մայիսի</w:t>
      </w:r>
      <w:r>
        <w:rPr>
          <w:rFonts w:ascii="GHEA Grapalat" w:hAnsi="GHEA Grapalat" w:cs="Times Armenian"/>
          <w:iCs/>
          <w:sz w:val="20"/>
          <w:szCs w:val="20"/>
          <w:lang w:val="hy-AM"/>
        </w:rPr>
        <w:t xml:space="preserve"> </w:t>
      </w:r>
      <w:r w:rsidR="008675D7">
        <w:rPr>
          <w:rFonts w:ascii="GHEA Grapalat" w:hAnsi="GHEA Grapalat" w:cs="Times Armenian"/>
          <w:iCs/>
          <w:sz w:val="20"/>
          <w:szCs w:val="20"/>
          <w:lang w:val="hy-AM"/>
        </w:rPr>
        <w:t>8</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7B017572" w14:textId="77777777" w:rsidR="00144359" w:rsidRDefault="00144359" w:rsidP="00144359">
      <w:pPr>
        <w:pStyle w:val="BodyText"/>
        <w:ind w:right="-7" w:firstLine="567"/>
        <w:jc w:val="center"/>
        <w:rPr>
          <w:rFonts w:ascii="GHEA Grapalat" w:hAnsi="GHEA Grapalat"/>
          <w:lang w:val="af-ZA"/>
        </w:rPr>
      </w:pPr>
    </w:p>
    <w:p w14:paraId="020396D8" w14:textId="77777777" w:rsidR="00144359" w:rsidRDefault="00144359" w:rsidP="00144359">
      <w:pPr>
        <w:pStyle w:val="BodyText"/>
        <w:ind w:right="-7" w:firstLine="567"/>
        <w:jc w:val="center"/>
        <w:rPr>
          <w:rFonts w:ascii="GHEA Grapalat" w:hAnsi="GHEA Grapalat"/>
          <w:lang w:val="af-ZA"/>
        </w:rPr>
      </w:pPr>
    </w:p>
    <w:p w14:paraId="5EBE9CD5" w14:textId="77777777" w:rsidR="00144359" w:rsidRDefault="00144359" w:rsidP="00144359">
      <w:pPr>
        <w:pStyle w:val="BodyText"/>
        <w:ind w:right="-7" w:firstLine="567"/>
        <w:jc w:val="center"/>
        <w:rPr>
          <w:rFonts w:ascii="GHEA Grapalat" w:hAnsi="GHEA Grapalat"/>
          <w:lang w:val="af-ZA"/>
        </w:rPr>
      </w:pPr>
    </w:p>
    <w:p w14:paraId="51937258" w14:textId="77777777" w:rsidR="00144359" w:rsidRDefault="00144359" w:rsidP="00144359">
      <w:pPr>
        <w:pStyle w:val="BodyText"/>
        <w:ind w:right="-7" w:firstLine="567"/>
        <w:jc w:val="center"/>
        <w:rPr>
          <w:rFonts w:ascii="GHEA Grapalat" w:hAnsi="GHEA Grapalat"/>
          <w:lang w:val="af-ZA"/>
        </w:rPr>
      </w:pPr>
    </w:p>
    <w:p w14:paraId="20967815" w14:textId="77777777" w:rsidR="00144359" w:rsidRDefault="00144359" w:rsidP="00144359">
      <w:pPr>
        <w:pStyle w:val="BodyText"/>
        <w:ind w:right="-7" w:firstLine="567"/>
        <w:jc w:val="center"/>
        <w:rPr>
          <w:rFonts w:ascii="GHEA Grapalat" w:hAnsi="GHEA Grapalat"/>
          <w:lang w:val="af-ZA"/>
        </w:rPr>
      </w:pPr>
    </w:p>
    <w:p w14:paraId="47897680" w14:textId="77777777" w:rsidR="00144359" w:rsidRDefault="00144359" w:rsidP="00144359">
      <w:pPr>
        <w:pStyle w:val="BodyText"/>
        <w:ind w:right="-7" w:firstLine="567"/>
        <w:jc w:val="center"/>
        <w:rPr>
          <w:rFonts w:ascii="GHEA Grapalat" w:hAnsi="GHEA Grapalat"/>
          <w:lang w:val="af-ZA"/>
        </w:rPr>
      </w:pPr>
      <w:r>
        <w:rPr>
          <w:rFonts w:ascii="GHEA Grapalat" w:hAnsi="GHEA Grapalat" w:cs="Times Armenian"/>
          <w:b/>
          <w:i/>
          <w:lang w:val="hy-AM"/>
        </w:rPr>
        <w:t>Երևանի քաղաքապետարան</w:t>
      </w:r>
    </w:p>
    <w:p w14:paraId="7F93E12A" w14:textId="77777777" w:rsidR="00144359" w:rsidRDefault="00144359" w:rsidP="00144359">
      <w:pPr>
        <w:pStyle w:val="BodyText"/>
        <w:tabs>
          <w:tab w:val="left" w:pos="5968"/>
        </w:tabs>
        <w:ind w:right="-7" w:firstLine="567"/>
        <w:rPr>
          <w:rFonts w:ascii="GHEA Grapalat" w:hAnsi="GHEA Grapalat"/>
          <w:lang w:val="af-ZA"/>
        </w:rPr>
      </w:pPr>
      <w:r>
        <w:rPr>
          <w:rFonts w:ascii="GHEA Grapalat" w:hAnsi="GHEA Grapalat"/>
          <w:lang w:val="af-ZA"/>
        </w:rPr>
        <w:tab/>
      </w:r>
    </w:p>
    <w:p w14:paraId="67321233" w14:textId="77777777" w:rsidR="00144359" w:rsidRDefault="00144359" w:rsidP="00144359">
      <w:pPr>
        <w:pStyle w:val="BodyText"/>
        <w:ind w:right="-7" w:firstLine="567"/>
        <w:jc w:val="center"/>
        <w:rPr>
          <w:rFonts w:ascii="GHEA Grapalat" w:hAnsi="GHEA Grapalat"/>
          <w:lang w:val="af-ZA"/>
        </w:rPr>
      </w:pPr>
    </w:p>
    <w:p w14:paraId="06F117CE" w14:textId="77777777" w:rsidR="00144359" w:rsidRDefault="00144359" w:rsidP="00144359">
      <w:pPr>
        <w:pStyle w:val="BodyText"/>
        <w:ind w:right="-7" w:firstLine="567"/>
        <w:jc w:val="center"/>
        <w:rPr>
          <w:rFonts w:ascii="GHEA Grapalat" w:hAnsi="GHEA Grapalat"/>
          <w:lang w:val="af-ZA"/>
        </w:rPr>
      </w:pPr>
    </w:p>
    <w:p w14:paraId="6A2AF52D" w14:textId="77777777" w:rsidR="00144359" w:rsidRDefault="00144359" w:rsidP="00144359">
      <w:pPr>
        <w:pStyle w:val="BodyText"/>
        <w:ind w:right="-7" w:firstLine="567"/>
        <w:jc w:val="center"/>
        <w:rPr>
          <w:rFonts w:ascii="GHEA Grapalat" w:hAnsi="GHEA Grapalat"/>
          <w:lang w:val="af-ZA"/>
        </w:rPr>
      </w:pPr>
    </w:p>
    <w:p w14:paraId="0D0CBA29" w14:textId="77777777" w:rsidR="00144359" w:rsidRDefault="00144359" w:rsidP="00144359">
      <w:pPr>
        <w:pStyle w:val="BodyText"/>
        <w:ind w:right="-7" w:firstLine="567"/>
        <w:jc w:val="center"/>
        <w:rPr>
          <w:rFonts w:ascii="GHEA Grapalat" w:hAnsi="GHEA Grapalat"/>
          <w:lang w:val="af-ZA"/>
        </w:rPr>
      </w:pPr>
    </w:p>
    <w:p w14:paraId="3C4E5F35" w14:textId="77777777" w:rsidR="00144359" w:rsidRDefault="00144359" w:rsidP="00144359">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25A74374" w14:textId="77777777" w:rsidR="00144359" w:rsidRDefault="00144359" w:rsidP="00144359">
      <w:pPr>
        <w:pStyle w:val="BodyText"/>
        <w:ind w:right="-7" w:firstLine="567"/>
        <w:jc w:val="center"/>
        <w:rPr>
          <w:rFonts w:ascii="GHEA Grapalat" w:hAnsi="GHEA Grapalat" w:cs="Sylfaen"/>
          <w:lang w:val="af-ZA"/>
        </w:rPr>
      </w:pPr>
    </w:p>
    <w:p w14:paraId="1CD392C2" w14:textId="77777777" w:rsidR="00144359" w:rsidRDefault="00144359" w:rsidP="00144359">
      <w:pPr>
        <w:pStyle w:val="BodyText"/>
        <w:ind w:right="-7" w:firstLine="567"/>
        <w:jc w:val="center"/>
        <w:rPr>
          <w:rFonts w:ascii="GHEA Grapalat" w:hAnsi="GHEA Grapalat" w:cs="Sylfaen"/>
          <w:lang w:val="af-ZA"/>
        </w:rPr>
      </w:pPr>
    </w:p>
    <w:p w14:paraId="7BB1D93D" w14:textId="155F2740" w:rsidR="00144359" w:rsidRDefault="00144359" w:rsidP="00144359">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68702A" w:rsidRPr="0068702A">
        <w:rPr>
          <w:rFonts w:ascii="GHEA Grapalat" w:hAnsi="GHEA Grapalat"/>
          <w:b/>
          <w:bCs/>
          <w:iCs/>
          <w:lang w:val="hy-AM"/>
        </w:rPr>
        <w:t>Երևան համայնքի</w:t>
      </w:r>
      <w:r w:rsidR="0068702A" w:rsidRPr="0068702A">
        <w:rPr>
          <w:rFonts w:ascii="GHEA Grapalat" w:eastAsia="MS Mincho" w:hAnsi="GHEA Grapalat" w:cs="Sylfaen"/>
          <w:b/>
          <w:bCs/>
          <w:iCs/>
          <w:lang w:val="hy-AM" w:eastAsia="ja-JP"/>
        </w:rPr>
        <w:t xml:space="preserve"> տարածքում հրատապ լուծում պահանջող և չնախատեսված ծառայությունների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ՀԱՐՑՈՒՄԻ</w:t>
      </w:r>
    </w:p>
    <w:p w14:paraId="70E80546" w14:textId="77777777" w:rsidR="00144359" w:rsidRDefault="00144359" w:rsidP="00144359">
      <w:pPr>
        <w:pStyle w:val="BodyText"/>
        <w:ind w:right="-7"/>
        <w:jc w:val="center"/>
        <w:rPr>
          <w:rFonts w:ascii="GHEA Grapalat" w:hAnsi="GHEA Grapalat"/>
          <w:szCs w:val="22"/>
          <w:lang w:val="af-ZA"/>
        </w:rPr>
      </w:pP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06547AA4" w14:textId="77777777"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000000">
        <w:fldChar w:fldCharType="begin"/>
      </w:r>
      <w:r w:rsidR="00000000" w:rsidRPr="00147432">
        <w:rPr>
          <w:lang w:val="af-ZA"/>
        </w:rPr>
        <w:instrText>HYPERLINK "http://www.armeps.am"</w:instrText>
      </w:r>
      <w:r w:rsidR="00000000">
        <w:fldChar w:fldCharType="separate"/>
      </w:r>
      <w:r w:rsidRPr="00F566BF">
        <w:rPr>
          <w:rFonts w:ascii="GHEA Grapalat" w:hAnsi="GHEA Grapalat" w:cs="Sylfaen"/>
          <w:i/>
          <w:sz w:val="22"/>
          <w:szCs w:val="22"/>
          <w:lang w:val="af-ZA"/>
        </w:rPr>
        <w:t>www.armeps.am</w:t>
      </w:r>
      <w:r w:rsidR="0000000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000000">
        <w:fldChar w:fldCharType="begin"/>
      </w:r>
      <w:r w:rsidR="00000000" w:rsidRPr="00147432">
        <w:rPr>
          <w:lang w:val="af-ZA"/>
        </w:rPr>
        <w:instrText>HYPERLINK "http://gnumner.am/website/images/original/%D5%88%D5%92%D5%82%D4%B5%D5%91%D5%88%D5%92%D5%85%D5%91.docx"</w:instrText>
      </w:r>
      <w:r w:rsidR="00000000">
        <w:fldChar w:fldCharType="separate"/>
      </w:r>
      <w:r w:rsidR="00F60C5F" w:rsidRPr="00F566BF">
        <w:rPr>
          <w:rFonts w:ascii="GHEA Grapalat" w:hAnsi="GHEA Grapalat" w:cs="Sylfaen"/>
          <w:i/>
          <w:sz w:val="22"/>
          <w:szCs w:val="22"/>
          <w:lang w:val="af-ZA"/>
        </w:rPr>
        <w:t>Էլեկտրոնային գնումների կատարման ուղեցույց</w:t>
      </w:r>
      <w:r w:rsidR="00000000">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147432">
        <w:rPr>
          <w:lang w:val="af-ZA"/>
        </w:rPr>
        <w:instrText>HYPERLINK "http://gnumner.am/hy/page/ughecuycner_dzernarkner/"</w:instrText>
      </w:r>
      <w:r w:rsidR="00000000">
        <w:fldChar w:fldCharType="separate"/>
      </w:r>
      <w:r w:rsidRPr="00F566BF">
        <w:rPr>
          <w:rFonts w:ascii="GHEA Grapalat" w:hAnsi="GHEA Grapalat" w:cs="Sylfaen"/>
          <w:i/>
          <w:sz w:val="22"/>
          <w:szCs w:val="22"/>
          <w:lang w:val="af-ZA"/>
        </w:rPr>
        <w:t>http://gnumner.am/hy/page/ughecuycner_dzernarkner/</w:t>
      </w:r>
      <w:r w:rsidR="00000000">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77777777"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28-93-20):</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6F70C7E0" w14:textId="63CCA7C8" w:rsidR="00635B42" w:rsidRDefault="00635B42" w:rsidP="00635B42">
      <w:pPr>
        <w:ind w:firstLine="567"/>
        <w:jc w:val="center"/>
        <w:rPr>
          <w:rFonts w:ascii="GHEA Grapalat" w:hAnsi="GHEA Grapalat"/>
          <w:i/>
          <w:sz w:val="20"/>
          <w:lang w:val="af-ZA"/>
        </w:rPr>
      </w:pPr>
      <w:r>
        <w:rPr>
          <w:rFonts w:ascii="GHEA Grapalat" w:hAnsi="GHEA Grapalat"/>
          <w:b/>
          <w:sz w:val="20"/>
          <w:lang w:val="af-ZA"/>
        </w:rPr>
        <w:t>ԵՐԵՎԱՆԻ ՔԱՂԱՔԱՊԵՏԱՐԱՆԻ ԿԱՐԻՔՆԵՐԻ ՀԱՄԱՐ</w:t>
      </w:r>
      <w:r>
        <w:rPr>
          <w:rFonts w:ascii="GHEA Grapalat" w:hAnsi="GHEA Grapalat"/>
          <w:sz w:val="20"/>
          <w:lang w:val="af-ZA"/>
        </w:rPr>
        <w:t xml:space="preserve"> </w:t>
      </w:r>
      <w:r w:rsidR="0068702A" w:rsidRPr="0068702A">
        <w:rPr>
          <w:rFonts w:ascii="GHEA Grapalat" w:hAnsi="GHEA Grapalat"/>
          <w:b/>
          <w:bCs/>
          <w:iCs/>
          <w:lang w:val="hy-AM"/>
        </w:rPr>
        <w:t>Երևան համայնքի</w:t>
      </w:r>
      <w:r w:rsidR="0068702A" w:rsidRPr="0068702A">
        <w:rPr>
          <w:rFonts w:ascii="GHEA Grapalat" w:eastAsia="MS Mincho" w:hAnsi="GHEA Grapalat" w:cs="Sylfaen"/>
          <w:b/>
          <w:bCs/>
          <w:iCs/>
          <w:lang w:val="hy-AM" w:eastAsia="ja-JP"/>
        </w:rPr>
        <w:t xml:space="preserve"> տարածքում հրատապ լուծում պահանջող և չնախատեսված ծառայությունների</w:t>
      </w:r>
      <w:r>
        <w:rPr>
          <w:rFonts w:ascii="GHEA Grapalat" w:hAnsi="GHEA Grapalat"/>
          <w:sz w:val="20"/>
          <w:lang w:val="af-ZA"/>
        </w:rPr>
        <w:t xml:space="preserve"> </w:t>
      </w:r>
      <w:r>
        <w:rPr>
          <w:rFonts w:ascii="GHEA Grapalat" w:hAnsi="GHEA Grapalat"/>
          <w:b/>
          <w:sz w:val="20"/>
          <w:lang w:val="af-ZA"/>
        </w:rPr>
        <w:t>ՁԵՌՔԲԵՐՄԱՆ ՆՊԱՏԱԿՈՎ ՀԱՅՏԱՐԱՐՎԱԾ ԳՆԱՆՇՄԱՆ ՀԱՐՑՈՒՄԻ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7845B928" w14:textId="77777777" w:rsidR="002C4D48" w:rsidRPr="00C65D2E"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p>
    <w:p w14:paraId="3D2C5F3B" w14:textId="25DD2DD1" w:rsidR="00096865" w:rsidRPr="00F566BF" w:rsidRDefault="002C4D48" w:rsidP="00EF3662">
      <w:pPr>
        <w:ind w:firstLine="1134"/>
        <w:jc w:val="both"/>
        <w:rPr>
          <w:rFonts w:ascii="GHEA Grapalat" w:hAnsi="GHEA Grapalat"/>
          <w:sz w:val="20"/>
          <w:lang w:val="af-ZA"/>
        </w:rPr>
      </w:pPr>
      <w:r w:rsidRPr="00F566BF">
        <w:rPr>
          <w:rFonts w:ascii="GHEA Grapalat" w:hAnsi="GHEA Grapalat"/>
          <w:sz w:val="20"/>
          <w:lang w:val="af-ZA"/>
        </w:rPr>
        <w:t xml:space="preserve">7. </w:t>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ապահովումը</w:t>
      </w:r>
      <w:proofErr w:type="spellEnd"/>
      <w:r w:rsidRPr="00F566BF">
        <w:rPr>
          <w:rStyle w:val="FootnoteReference"/>
          <w:rFonts w:ascii="GHEA Grapalat" w:hAnsi="GHEA Grapalat" w:cs="Sylfaen"/>
          <w:sz w:val="20"/>
        </w:rPr>
        <w:footnoteReference w:id="2"/>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7FE4FC0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A67723">
        <w:rPr>
          <w:rFonts w:ascii="GHEA Grapalat" w:hAnsi="GHEA Grapalat" w:cs="Sylfaen"/>
          <w:b/>
          <w:sz w:val="20"/>
        </w:rPr>
        <w:t>ԳՆԱՆՇՄԱՆ</w:t>
      </w:r>
      <w:r w:rsidR="00A67723" w:rsidRPr="00310864">
        <w:rPr>
          <w:rFonts w:ascii="GHEA Grapalat" w:hAnsi="GHEA Grapalat" w:cs="Sylfaen"/>
          <w:b/>
          <w:sz w:val="20"/>
          <w:lang w:val="af-ZA"/>
        </w:rPr>
        <w:t xml:space="preserve"> </w:t>
      </w:r>
      <w:r w:rsidR="00A67723">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531A1417"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5152D2">
        <w:rPr>
          <w:rFonts w:ascii="GHEA Grapalat" w:hAnsi="GHEA Grapalat" w:cs="Times Armenian"/>
          <w:sz w:val="20"/>
          <w:lang w:val="af-ZA"/>
        </w:rPr>
        <w:t>ԵՔ-ԳՀԾՁԲ-</w:t>
      </w:r>
      <w:r w:rsidR="00B8251C">
        <w:rPr>
          <w:rFonts w:ascii="GHEA Grapalat" w:hAnsi="GHEA Grapalat" w:cs="Times Armenian"/>
          <w:sz w:val="20"/>
          <w:lang w:val="af-ZA"/>
        </w:rPr>
        <w:t>24/92</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1557F7">
        <w:rPr>
          <w:rFonts w:ascii="GHEA Grapalat" w:hAnsi="GHEA Grapalat" w:cs="Sylfaen"/>
          <w:sz w:val="20"/>
        </w:rPr>
        <w:t>գնանշման</w:t>
      </w:r>
      <w:proofErr w:type="spellEnd"/>
      <w:r w:rsidR="001557F7" w:rsidRPr="00A67723">
        <w:rPr>
          <w:rFonts w:ascii="GHEA Grapalat" w:hAnsi="GHEA Grapalat" w:cs="Sylfaen"/>
          <w:sz w:val="20"/>
          <w:lang w:val="af-ZA"/>
        </w:rPr>
        <w:t xml:space="preserve"> </w:t>
      </w:r>
      <w:proofErr w:type="spellStart"/>
      <w:r w:rsidR="001557F7">
        <w:rPr>
          <w:rFonts w:ascii="GHEA Grapalat" w:hAnsi="GHEA Grapalat" w:cs="Sylfaen"/>
          <w:sz w:val="20"/>
        </w:rPr>
        <w:t>հարցման</w:t>
      </w:r>
      <w:proofErr w:type="spellEnd"/>
      <w:r w:rsidR="001557F7" w:rsidRPr="00F566BF">
        <w:rPr>
          <w:rFonts w:ascii="GHEA Grapalat" w:hAnsi="GHEA Grapalat" w:cs="Times Armenia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FE575CC"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5152D2">
        <w:rPr>
          <w:rFonts w:ascii="GHEA Grapalat" w:hAnsi="GHEA Grapalat"/>
          <w:sz w:val="20"/>
          <w:lang w:val="hy-AM"/>
        </w:rPr>
        <w:t>Երևանի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ADEA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5152D2" w:rsidRPr="00587653">
        <w:rPr>
          <w:rFonts w:ascii="GHEA Grapalat" w:hAnsi="GHEA Grapalat"/>
          <w:b/>
          <w:i/>
        </w:rPr>
        <w:t>gor.</w:t>
      </w:r>
      <w:r w:rsidR="005152D2">
        <w:rPr>
          <w:rFonts w:ascii="GHEA Grapalat" w:hAnsi="GHEA Grapalat"/>
          <w:b/>
          <w:i/>
        </w:rPr>
        <w:t>muradyan@yerevan.am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6028F865" w14:textId="61E5A9E5" w:rsidR="004E3838" w:rsidRDefault="00845AA5" w:rsidP="004E3838">
      <w:pPr>
        <w:pStyle w:val="Heading3"/>
        <w:spacing w:line="240" w:lineRule="auto"/>
        <w:ind w:firstLine="567"/>
        <w:jc w:val="both"/>
        <w:rPr>
          <w:rFonts w:ascii="GHEA Grapalat" w:hAnsi="GHEA Grapalat" w:cs="Times Armenian"/>
          <w:i w:val="0"/>
          <w:lang w:val="af-ZA"/>
        </w:rPr>
      </w:pPr>
      <w:r w:rsidRPr="00F566BF">
        <w:rPr>
          <w:rFonts w:ascii="GHEA Grapalat" w:hAnsi="GHEA Grapalat" w:cs="Sylfaen"/>
          <w:i w:val="0"/>
        </w:rPr>
        <w:t xml:space="preserve">1.1 </w:t>
      </w:r>
      <w:proofErr w:type="spellStart"/>
      <w:r w:rsidR="004E3838">
        <w:rPr>
          <w:rFonts w:ascii="GHEA Grapalat" w:hAnsi="GHEA Grapalat" w:cs="Sylfaen"/>
          <w:i w:val="0"/>
        </w:rPr>
        <w:t>Գնման</w:t>
      </w:r>
      <w:proofErr w:type="spellEnd"/>
      <w:r w:rsidR="004E3838">
        <w:rPr>
          <w:rFonts w:ascii="GHEA Grapalat" w:hAnsi="GHEA Grapalat" w:cs="Sylfaen"/>
          <w:i w:val="0"/>
          <w:lang w:val="af-ZA"/>
        </w:rPr>
        <w:t xml:space="preserve"> </w:t>
      </w:r>
      <w:proofErr w:type="spellStart"/>
      <w:r w:rsidR="004E3838">
        <w:rPr>
          <w:rFonts w:ascii="GHEA Grapalat" w:hAnsi="GHEA Grapalat" w:cs="Sylfaen"/>
          <w:i w:val="0"/>
        </w:rPr>
        <w:t>առարկա</w:t>
      </w:r>
      <w:proofErr w:type="spellEnd"/>
      <w:r w:rsidR="004E3838">
        <w:rPr>
          <w:rFonts w:ascii="GHEA Grapalat" w:hAnsi="GHEA Grapalat" w:cs="Sylfaen"/>
          <w:i w:val="0"/>
          <w:lang w:val="af-ZA"/>
        </w:rPr>
        <w:t xml:space="preserve"> </w:t>
      </w:r>
      <w:r w:rsidR="004E3838">
        <w:rPr>
          <w:rFonts w:ascii="GHEA Grapalat" w:hAnsi="GHEA Grapalat" w:cs="Sylfaen"/>
          <w:i w:val="0"/>
        </w:rPr>
        <w:t>է</w:t>
      </w:r>
      <w:r w:rsidR="004E3838">
        <w:rPr>
          <w:rFonts w:ascii="GHEA Grapalat" w:hAnsi="GHEA Grapalat" w:cs="Sylfaen"/>
          <w:i w:val="0"/>
          <w:lang w:val="af-ZA"/>
        </w:rPr>
        <w:t xml:space="preserve"> </w:t>
      </w:r>
      <w:proofErr w:type="spellStart"/>
      <w:r w:rsidR="004E3838">
        <w:rPr>
          <w:rFonts w:ascii="GHEA Grapalat" w:hAnsi="GHEA Grapalat" w:cs="Sylfaen"/>
          <w:i w:val="0"/>
        </w:rPr>
        <w:t>Երևանի</w:t>
      </w:r>
      <w:proofErr w:type="spellEnd"/>
      <w:r w:rsidR="004E3838">
        <w:rPr>
          <w:rFonts w:ascii="GHEA Grapalat" w:hAnsi="GHEA Grapalat" w:cs="Sylfaen"/>
          <w:i w:val="0"/>
        </w:rPr>
        <w:t xml:space="preserve"> </w:t>
      </w:r>
      <w:proofErr w:type="spellStart"/>
      <w:r w:rsidR="004E3838">
        <w:rPr>
          <w:rFonts w:ascii="GHEA Grapalat" w:hAnsi="GHEA Grapalat" w:cs="Sylfaen"/>
          <w:i w:val="0"/>
        </w:rPr>
        <w:t>քաղաքապետարանի</w:t>
      </w:r>
      <w:proofErr w:type="spellEnd"/>
      <w:r w:rsidR="004E3838">
        <w:rPr>
          <w:rFonts w:ascii="GHEA Grapalat" w:hAnsi="GHEA Grapalat"/>
          <w:i w:val="0"/>
          <w:lang w:val="af-ZA"/>
        </w:rPr>
        <w:t xml:space="preserve"> </w:t>
      </w:r>
      <w:proofErr w:type="spellStart"/>
      <w:r w:rsidR="004E3838">
        <w:rPr>
          <w:rFonts w:ascii="GHEA Grapalat" w:hAnsi="GHEA Grapalat" w:cs="Sylfaen"/>
          <w:i w:val="0"/>
        </w:rPr>
        <w:t>կարիքների</w:t>
      </w:r>
      <w:proofErr w:type="spellEnd"/>
      <w:r w:rsidR="004E3838">
        <w:rPr>
          <w:rFonts w:ascii="GHEA Grapalat" w:hAnsi="GHEA Grapalat" w:cs="Times Armenian"/>
          <w:i w:val="0"/>
          <w:lang w:val="af-ZA"/>
        </w:rPr>
        <w:t xml:space="preserve"> </w:t>
      </w:r>
      <w:proofErr w:type="spellStart"/>
      <w:r w:rsidR="004E3838">
        <w:rPr>
          <w:rFonts w:ascii="GHEA Grapalat" w:hAnsi="GHEA Grapalat" w:cs="Sylfaen"/>
          <w:i w:val="0"/>
        </w:rPr>
        <w:t>համար</w:t>
      </w:r>
      <w:proofErr w:type="spellEnd"/>
      <w:r w:rsidR="004E3838">
        <w:rPr>
          <w:rFonts w:ascii="GHEA Grapalat" w:hAnsi="GHEA Grapalat" w:cs="Times Armenian"/>
          <w:i w:val="0"/>
          <w:lang w:val="af-ZA"/>
        </w:rPr>
        <w:t xml:space="preserve">` </w:t>
      </w:r>
      <w:r w:rsidR="0068702A" w:rsidRPr="00142AC7">
        <w:rPr>
          <w:rFonts w:ascii="GHEA Grapalat" w:hAnsi="GHEA Grapalat"/>
          <w:b/>
          <w:bCs/>
          <w:i w:val="0"/>
          <w:lang w:val="hy-AM"/>
        </w:rPr>
        <w:t>Երևան համայնքի</w:t>
      </w:r>
      <w:r w:rsidR="0068702A" w:rsidRPr="00142AC7">
        <w:rPr>
          <w:rFonts w:ascii="GHEA Grapalat" w:eastAsia="MS Mincho" w:hAnsi="GHEA Grapalat" w:cs="Sylfaen"/>
          <w:b/>
          <w:bCs/>
          <w:i w:val="0"/>
          <w:szCs w:val="24"/>
          <w:lang w:val="hy-AM" w:eastAsia="ja-JP"/>
        </w:rPr>
        <w:t xml:space="preserve"> տարածքում հրատապ լուծում պահանջող և չնախատեսված ծառայությունների</w:t>
      </w:r>
      <w:r w:rsidR="004E3838">
        <w:rPr>
          <w:rFonts w:ascii="GHEA Grapalat" w:hAnsi="GHEA Grapalat"/>
          <w:i w:val="0"/>
          <w:lang w:val="af-ZA"/>
        </w:rPr>
        <w:t xml:space="preserve"> </w:t>
      </w:r>
      <w:proofErr w:type="spellStart"/>
      <w:r w:rsidR="004E3838">
        <w:rPr>
          <w:rFonts w:ascii="GHEA Grapalat" w:hAnsi="GHEA Grapalat"/>
          <w:i w:val="0"/>
        </w:rPr>
        <w:t>ձեռքբերումը</w:t>
      </w:r>
      <w:proofErr w:type="spellEnd"/>
      <w:r w:rsidR="004E3838">
        <w:rPr>
          <w:rFonts w:ascii="GHEA Grapalat" w:hAnsi="GHEA Grapalat"/>
          <w:i w:val="0"/>
        </w:rPr>
        <w:t xml:space="preserve"> (</w:t>
      </w:r>
      <w:proofErr w:type="spellStart"/>
      <w:r w:rsidR="004E3838">
        <w:rPr>
          <w:rFonts w:ascii="GHEA Grapalat" w:hAnsi="GHEA Grapalat"/>
          <w:i w:val="0"/>
        </w:rPr>
        <w:t>այսուհետ</w:t>
      </w:r>
      <w:proofErr w:type="spellEnd"/>
      <w:r w:rsidR="004E3838">
        <w:rPr>
          <w:rFonts w:ascii="GHEA Grapalat" w:hAnsi="GHEA Grapalat"/>
          <w:i w:val="0"/>
        </w:rPr>
        <w:t xml:space="preserve">` </w:t>
      </w:r>
      <w:proofErr w:type="spellStart"/>
      <w:r w:rsidR="004E3838">
        <w:rPr>
          <w:rFonts w:ascii="GHEA Grapalat" w:hAnsi="GHEA Grapalat"/>
          <w:i w:val="0"/>
        </w:rPr>
        <w:t>նաև</w:t>
      </w:r>
      <w:proofErr w:type="spellEnd"/>
      <w:r w:rsidR="004E3838">
        <w:rPr>
          <w:rFonts w:ascii="GHEA Grapalat" w:hAnsi="GHEA Grapalat"/>
          <w:i w:val="0"/>
        </w:rPr>
        <w:t xml:space="preserve"> </w:t>
      </w:r>
      <w:proofErr w:type="spellStart"/>
      <w:r w:rsidR="004E3838">
        <w:rPr>
          <w:rFonts w:ascii="GHEA Grapalat" w:hAnsi="GHEA Grapalat"/>
          <w:i w:val="0"/>
        </w:rPr>
        <w:t>աշխատանք</w:t>
      </w:r>
      <w:proofErr w:type="spellEnd"/>
      <w:r w:rsidR="004E3838">
        <w:rPr>
          <w:rFonts w:ascii="GHEA Grapalat" w:hAnsi="GHEA Grapalat"/>
          <w:i w:val="0"/>
        </w:rPr>
        <w:t>)</w:t>
      </w:r>
      <w:r w:rsidR="004E3838">
        <w:rPr>
          <w:rFonts w:ascii="GHEA Grapalat" w:hAnsi="GHEA Grapalat"/>
          <w:i w:val="0"/>
          <w:lang w:val="af-ZA"/>
        </w:rPr>
        <w:t xml:space="preserve">, </w:t>
      </w:r>
      <w:proofErr w:type="spellStart"/>
      <w:r w:rsidR="004E3838">
        <w:rPr>
          <w:rFonts w:ascii="GHEA Grapalat" w:hAnsi="GHEA Grapalat"/>
          <w:i w:val="0"/>
        </w:rPr>
        <w:t>որ</w:t>
      </w:r>
      <w:proofErr w:type="spellEnd"/>
      <w:r w:rsidR="004E3838">
        <w:rPr>
          <w:rFonts w:ascii="GHEA Grapalat" w:hAnsi="GHEA Grapalat"/>
          <w:i w:val="0"/>
          <w:lang w:val="hy-AM"/>
        </w:rPr>
        <w:t>ը</w:t>
      </w:r>
      <w:r w:rsidR="004E3838">
        <w:rPr>
          <w:rFonts w:ascii="GHEA Grapalat" w:hAnsi="GHEA Grapalat"/>
          <w:i w:val="0"/>
          <w:lang w:val="af-ZA"/>
        </w:rPr>
        <w:t xml:space="preserve"> </w:t>
      </w:r>
      <w:proofErr w:type="spellStart"/>
      <w:r w:rsidR="004E3838">
        <w:rPr>
          <w:rFonts w:ascii="GHEA Grapalat" w:hAnsi="GHEA Grapalat"/>
          <w:i w:val="0"/>
        </w:rPr>
        <w:t>խմբավորված</w:t>
      </w:r>
      <w:proofErr w:type="spellEnd"/>
      <w:r w:rsidR="004E3838">
        <w:rPr>
          <w:rFonts w:ascii="GHEA Grapalat" w:hAnsi="GHEA Grapalat"/>
          <w:i w:val="0"/>
          <w:lang w:val="af-ZA"/>
        </w:rPr>
        <w:t xml:space="preserve">  </w:t>
      </w:r>
      <w:r w:rsidR="004E3838">
        <w:rPr>
          <w:rFonts w:ascii="GHEA Grapalat" w:hAnsi="GHEA Grapalat"/>
          <w:i w:val="0"/>
        </w:rPr>
        <w:t>է</w:t>
      </w:r>
      <w:r w:rsidR="004E3838">
        <w:rPr>
          <w:rFonts w:ascii="GHEA Grapalat" w:hAnsi="GHEA Grapalat"/>
          <w:i w:val="0"/>
          <w:lang w:val="af-ZA"/>
        </w:rPr>
        <w:t xml:space="preserve"> </w:t>
      </w:r>
      <w:r w:rsidR="004E3838">
        <w:rPr>
          <w:rFonts w:ascii="GHEA Grapalat" w:hAnsi="GHEA Grapalat"/>
          <w:i w:val="0"/>
          <w:lang w:val="hy-AM"/>
        </w:rPr>
        <w:t>1 /մեկ/</w:t>
      </w:r>
      <w:r w:rsidR="004E3838">
        <w:rPr>
          <w:rFonts w:ascii="GHEA Grapalat" w:hAnsi="GHEA Grapalat"/>
          <w:i w:val="0"/>
          <w:lang w:val="af-ZA"/>
        </w:rPr>
        <w:t xml:space="preserve"> </w:t>
      </w:r>
      <w:proofErr w:type="spellStart"/>
      <w:r w:rsidR="004E3838">
        <w:rPr>
          <w:rFonts w:ascii="GHEA Grapalat" w:hAnsi="GHEA Grapalat" w:cs="Sylfaen"/>
          <w:i w:val="0"/>
        </w:rPr>
        <w:t>չափաբաժնում</w:t>
      </w:r>
      <w:proofErr w:type="spellEnd"/>
      <w:r w:rsidR="004E3838">
        <w:rPr>
          <w:rFonts w:ascii="GHEA Grapalat" w:hAnsi="GHEA Grapalat" w:cs="Times Armenian"/>
          <w:i w:val="0"/>
          <w:lang w:val="af-ZA"/>
        </w:rPr>
        <w:t>`</w:t>
      </w:r>
    </w:p>
    <w:p w14:paraId="1ECE30DB" w14:textId="77777777" w:rsidR="004E3838" w:rsidRDefault="004E3838" w:rsidP="004E3838">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4E3838" w14:paraId="1B044EE8" w14:textId="77777777" w:rsidTr="004E3838">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7350631" w14:textId="77777777" w:rsidR="004E3838" w:rsidRDefault="004E3838">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Չափաբաժնի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783B6E53" w14:textId="77777777" w:rsidR="004E3838" w:rsidRDefault="004E3838">
            <w:pPr>
              <w:pStyle w:val="BodyTextIndent2"/>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4E3838" w14:paraId="60EBC9E6" w14:textId="77777777" w:rsidTr="004E3838">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0F53CB5D" w14:textId="77777777" w:rsidR="004E3838" w:rsidRDefault="004E3838">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rPr>
              <w:t>համարը</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D614A" w14:textId="77777777" w:rsidR="004E3838" w:rsidRDefault="004E3838">
            <w:pPr>
              <w:pStyle w:val="BodyTextIndent2"/>
              <w:spacing w:line="240" w:lineRule="auto"/>
              <w:ind w:firstLine="0"/>
              <w:rPr>
                <w:rFonts w:ascii="GHEA Grapalat" w:hAnsi="GHEA Grapalat"/>
                <w:b/>
                <w:bCs/>
                <w:i/>
                <w:iCs/>
                <w:sz w:val="14"/>
                <w:szCs w:val="14"/>
              </w:rPr>
            </w:pPr>
            <w:r>
              <w:rPr>
                <w:rFonts w:ascii="GHEA Grapalat" w:hAnsi="GHEA Grapalat"/>
                <w:b/>
                <w:i/>
                <w:iCs/>
                <w:sz w:val="18"/>
                <w:szCs w:val="14"/>
                <w:lang w:val="hy-AM"/>
              </w:rPr>
              <w:t>գնման</w:t>
            </w:r>
            <w:r>
              <w:rPr>
                <w:rFonts w:ascii="GHEA Grapalat" w:hAnsi="GHEA Grapalat"/>
                <w:bCs/>
                <w:i/>
                <w:iCs/>
                <w:sz w:val="18"/>
                <w:szCs w:val="14"/>
                <w:lang w:val="hy-AM"/>
              </w:rPr>
              <w:t xml:space="preserve"> </w:t>
            </w:r>
            <w:r>
              <w:rPr>
                <w:rFonts w:ascii="GHEA Grapalat" w:hAnsi="GHEA Grapalat"/>
                <w:b/>
                <w:i/>
                <w:iCs/>
                <w:sz w:val="18"/>
                <w:szCs w:val="14"/>
                <w:lang w:val="hy-AM"/>
              </w:rPr>
              <w:t>գինը</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427A17B1" w14:textId="77777777" w:rsidR="004E3838" w:rsidRDefault="004E3838">
            <w:pPr>
              <w:rPr>
                <w:rFonts w:ascii="GHEA Grapalat" w:hAnsi="GHEA Grapalat"/>
                <w:b/>
                <w:bCs/>
                <w:i/>
                <w:iCs/>
                <w:sz w:val="20"/>
                <w:szCs w:val="20"/>
                <w:lang w:val="af-ZA"/>
              </w:rPr>
            </w:pPr>
          </w:p>
        </w:tc>
      </w:tr>
      <w:tr w:rsidR="004E3838" w:rsidRPr="00147432" w14:paraId="09594EC9" w14:textId="77777777" w:rsidTr="004E3838">
        <w:tc>
          <w:tcPr>
            <w:tcW w:w="1701" w:type="dxa"/>
            <w:tcBorders>
              <w:top w:val="single" w:sz="4" w:space="0" w:color="auto"/>
              <w:left w:val="single" w:sz="4" w:space="0" w:color="auto"/>
              <w:bottom w:val="single" w:sz="4" w:space="0" w:color="auto"/>
              <w:right w:val="single" w:sz="4" w:space="0" w:color="auto"/>
            </w:tcBorders>
            <w:vAlign w:val="center"/>
            <w:hideMark/>
          </w:tcPr>
          <w:p w14:paraId="50AD6C46" w14:textId="77777777" w:rsidR="004E3838" w:rsidRDefault="004E3838">
            <w:pPr>
              <w:pStyle w:val="BodyTextIndent2"/>
              <w:spacing w:line="240" w:lineRule="auto"/>
              <w:ind w:firstLine="0"/>
              <w:jc w:val="center"/>
              <w:rPr>
                <w:rFonts w:ascii="GHEA Grapalat" w:hAnsi="GHEA Grapalat"/>
                <w:sz w:val="16"/>
              </w:rPr>
            </w:pPr>
            <w:r>
              <w:rPr>
                <w:rFonts w:ascii="GHEA Grapalat" w:hAnsi="GHEA Grapalat"/>
                <w:sz w:val="16"/>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1F8C9A" w14:textId="41D4CC3A" w:rsidR="004E3838" w:rsidRPr="004E3838" w:rsidRDefault="004E3838">
            <w:pPr>
              <w:pStyle w:val="BodyTextIndent2"/>
              <w:spacing w:line="240" w:lineRule="auto"/>
              <w:ind w:firstLine="0"/>
              <w:jc w:val="center"/>
              <w:rPr>
                <w:rFonts w:ascii="GHEA Grapalat" w:hAnsi="GHEA Grapalat"/>
                <w:lang w:val="hy-AM"/>
              </w:rPr>
            </w:pPr>
            <w:r>
              <w:rPr>
                <w:rFonts w:ascii="GHEA Grapalat" w:hAnsi="GHEA Grapalat"/>
                <w:lang w:val="hy-AM"/>
              </w:rPr>
              <w:t xml:space="preserve">Մինչև </w:t>
            </w:r>
            <w:r w:rsidR="00E06FC4">
              <w:rPr>
                <w:rFonts w:ascii="GHEA Grapalat" w:hAnsi="GHEA Grapalat"/>
                <w:lang w:val="hy-AM"/>
              </w:rPr>
              <w:t>3</w:t>
            </w:r>
            <w:r w:rsidR="0068702A">
              <w:rPr>
                <w:rFonts w:ascii="GHEA Grapalat" w:hAnsi="GHEA Grapalat"/>
                <w:lang w:val="hy-AM"/>
              </w:rPr>
              <w:t>0</w:t>
            </w:r>
            <w:r w:rsidR="00903778">
              <w:rPr>
                <w:rFonts w:ascii="GHEA Grapalat" w:hAnsi="GHEA Grapalat"/>
                <w:lang w:val="hy-AM"/>
              </w:rPr>
              <w:t>,</w:t>
            </w:r>
            <w:r w:rsidR="0068702A">
              <w:rPr>
                <w:rFonts w:ascii="GHEA Grapalat" w:hAnsi="GHEA Grapalat"/>
                <w:lang w:val="hy-AM"/>
              </w:rPr>
              <w:t>0</w:t>
            </w:r>
            <w:r>
              <w:rPr>
                <w:rFonts w:ascii="GHEA Grapalat" w:hAnsi="GHEA Grapalat"/>
                <w:lang w:val="hy-AM"/>
              </w:rPr>
              <w:t>00</w:t>
            </w:r>
            <w:r w:rsidR="00903778">
              <w:rPr>
                <w:rFonts w:ascii="GHEA Grapalat" w:hAnsi="GHEA Grapalat"/>
                <w:lang w:val="hy-AM"/>
              </w:rPr>
              <w:t>,</w:t>
            </w:r>
            <w:r>
              <w:rPr>
                <w:rFonts w:ascii="GHEA Grapalat" w:hAnsi="GHEA Grapalat"/>
                <w:lang w:val="hy-AM"/>
              </w:rPr>
              <w:t>000</w:t>
            </w:r>
          </w:p>
        </w:tc>
        <w:tc>
          <w:tcPr>
            <w:tcW w:w="6948" w:type="dxa"/>
            <w:tcBorders>
              <w:top w:val="single" w:sz="4" w:space="0" w:color="auto"/>
              <w:left w:val="single" w:sz="4" w:space="0" w:color="auto"/>
              <w:bottom w:val="single" w:sz="4" w:space="0" w:color="auto"/>
              <w:right w:val="single" w:sz="4" w:space="0" w:color="auto"/>
            </w:tcBorders>
            <w:vAlign w:val="center"/>
            <w:hideMark/>
          </w:tcPr>
          <w:p w14:paraId="5D61BB3F" w14:textId="4B994ECD" w:rsidR="004E3838" w:rsidRPr="0068702A" w:rsidRDefault="0068702A">
            <w:pPr>
              <w:pStyle w:val="BodyTextIndent2"/>
              <w:spacing w:line="240" w:lineRule="auto"/>
              <w:ind w:firstLine="0"/>
              <w:rPr>
                <w:rFonts w:ascii="GHEA Grapalat" w:hAnsi="GHEA Grapalat"/>
                <w:iCs/>
                <w:vertAlign w:val="subscript"/>
              </w:rPr>
            </w:pPr>
            <w:r w:rsidRPr="0068702A">
              <w:rPr>
                <w:rFonts w:ascii="GHEA Grapalat" w:hAnsi="GHEA Grapalat"/>
                <w:b/>
                <w:bCs/>
                <w:iCs/>
                <w:lang w:val="hy-AM"/>
              </w:rPr>
              <w:t>Երևան համայնքի</w:t>
            </w:r>
            <w:r w:rsidRPr="0068702A">
              <w:rPr>
                <w:rFonts w:ascii="GHEA Grapalat" w:eastAsia="MS Mincho" w:hAnsi="GHEA Grapalat" w:cs="Sylfaen"/>
                <w:b/>
                <w:bCs/>
                <w:iCs/>
                <w:szCs w:val="24"/>
                <w:lang w:val="hy-AM" w:eastAsia="ja-JP"/>
              </w:rPr>
              <w:t xml:space="preserve"> տարածքում հրատապ լուծում պահանջող և չնախատեսված ծառայություններ</w:t>
            </w:r>
          </w:p>
        </w:tc>
      </w:tr>
    </w:tbl>
    <w:p w14:paraId="00E7A5FA" w14:textId="57235CB2" w:rsidR="00096865" w:rsidRPr="00E26C98" w:rsidRDefault="004E3838" w:rsidP="004E3838">
      <w:pPr>
        <w:pStyle w:val="Heading3"/>
        <w:spacing w:line="240" w:lineRule="auto"/>
        <w:ind w:firstLine="567"/>
        <w:jc w:val="both"/>
        <w:rPr>
          <w:rFonts w:ascii="GHEA Grapalat" w:hAnsi="GHEA Grapalat"/>
          <w:lang w:val="hy-AM"/>
        </w:rPr>
      </w:pPr>
      <w:r w:rsidRPr="004E3838">
        <w:rPr>
          <w:rFonts w:ascii="GHEA Grapalat" w:hAnsi="GHEA Grapalat"/>
          <w:lang w:val="hy-AM"/>
        </w:rPr>
        <w:t xml:space="preserve"> </w:t>
      </w:r>
      <w:r w:rsidR="007F0755" w:rsidRPr="00E26C98">
        <w:rPr>
          <w:rFonts w:ascii="GHEA Grapalat" w:hAnsi="GHEA Grapalat"/>
          <w:lang w:val="hy-AM"/>
        </w:rPr>
        <w:t xml:space="preserve">Ծառայության </w:t>
      </w:r>
      <w:r w:rsidR="00096865" w:rsidRPr="00E26C98">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26C98">
        <w:rPr>
          <w:rFonts w:ascii="GHEA Grapalat" w:hAnsi="GHEA Grapalat"/>
          <w:lang w:val="hy-AM"/>
        </w:rPr>
        <w:t xml:space="preserve">կնքվելիք </w:t>
      </w:r>
      <w:r w:rsidR="00096865" w:rsidRPr="00E26C98">
        <w:rPr>
          <w:rFonts w:ascii="GHEA Grapalat" w:hAnsi="GHEA Grapalat"/>
          <w:lang w:val="hy-AM"/>
        </w:rPr>
        <w:t xml:space="preserve">պայմանագրի անբաժանելի մասը, որի նախագիծը ներկայացված է սույն հրավերի N </w:t>
      </w:r>
      <w:r w:rsidR="00F473D6" w:rsidRPr="00E26C98">
        <w:rPr>
          <w:rFonts w:ascii="GHEA Grapalat" w:hAnsi="GHEA Grapalat"/>
          <w:lang w:val="hy-AM"/>
        </w:rPr>
        <w:t>6</w:t>
      </w:r>
      <w:r w:rsidR="00096865" w:rsidRPr="00E26C98">
        <w:rPr>
          <w:rFonts w:ascii="GHEA Grapalat" w:hAnsi="GHEA Grapalat"/>
          <w:lang w:val="hy-AM"/>
        </w:rPr>
        <w:t xml:space="preserve"> հավելվածում</w:t>
      </w:r>
      <w:r w:rsidR="004D5671" w:rsidRPr="00E26C98">
        <w:rPr>
          <w:rFonts w:ascii="GHEA Grapalat" w:hAnsi="GHEA Grapalat"/>
          <w:lang w:val="hy-AM"/>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3F05B222" w:rsidR="00096865" w:rsidRPr="00271FEB"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3</w:t>
      </w:r>
      <w:r w:rsidR="002B32D6" w:rsidRPr="00271FEB">
        <w:rPr>
          <w:rFonts w:ascii="GHEA Grapalat" w:hAnsi="GHEA Grapalat"/>
          <w:b/>
          <w:sz w:val="20"/>
          <w:lang w:val="af-ZA"/>
        </w:rPr>
        <w:t xml:space="preserve">.  </w:t>
      </w:r>
      <w:r w:rsidR="002B32D6" w:rsidRPr="00271FEB">
        <w:rPr>
          <w:rFonts w:ascii="GHEA Grapalat" w:hAnsi="GHEA Grapalat" w:cs="Sylfaen"/>
          <w:b/>
          <w:sz w:val="20"/>
        </w:rPr>
        <w:t>ՀՐԱՎԵՐԻ</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ՊԱՐԶԱԲԱՆՈՒՄԸ</w:t>
      </w:r>
      <w:r w:rsidR="002B32D6" w:rsidRPr="00271FEB">
        <w:rPr>
          <w:rFonts w:ascii="GHEA Grapalat" w:hAnsi="GHEA Grapalat" w:cs="Arial"/>
          <w:b/>
          <w:sz w:val="20"/>
          <w:lang w:val="af-ZA"/>
        </w:rPr>
        <w:t xml:space="preserve">  </w:t>
      </w:r>
      <w:r w:rsidR="002B32D6" w:rsidRPr="00271FEB">
        <w:rPr>
          <w:rFonts w:ascii="GHEA Grapalat" w:hAnsi="GHEA Grapalat" w:cs="Arial"/>
          <w:b/>
          <w:sz w:val="20"/>
        </w:rPr>
        <w:t>ԵՎ</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ՀՐԱՎԵՐՈՒՄ</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ՓՈՓՈԽՈՒԹՅՈՒՆ</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ԿԱՏԱՐԵԼՈՒ</w:t>
      </w:r>
      <w:r w:rsidR="002B32D6" w:rsidRPr="00271FEB">
        <w:rPr>
          <w:rFonts w:ascii="GHEA Grapalat" w:hAnsi="GHEA Grapalat" w:cs="Arial"/>
          <w:b/>
          <w:sz w:val="20"/>
          <w:lang w:val="af-ZA"/>
        </w:rPr>
        <w:t xml:space="preserve"> </w:t>
      </w:r>
      <w:r w:rsidR="002B32D6" w:rsidRPr="00271FEB">
        <w:rPr>
          <w:rFonts w:ascii="GHEA Grapalat" w:hAnsi="GHEA Grapalat" w:cs="Sylfaen"/>
          <w:b/>
          <w:sz w:val="20"/>
        </w:rPr>
        <w:t>ԿԱՐԳԸ</w:t>
      </w:r>
      <w:r w:rsidR="002B32D6"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3"/>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7E885C9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00051B7F" w:rsidRPr="00271FEB">
        <w:rPr>
          <w:rFonts w:ascii="GHEA Grapalat" w:hAnsi="GHEA Grapalat" w:cs="Sylfaen"/>
          <w:sz w:val="20"/>
          <w:lang w:val="hy-AM"/>
        </w:rPr>
        <w:t>մ</w:t>
      </w:r>
      <w:r w:rsidRPr="00271FEB">
        <w:rPr>
          <w:rFonts w:ascii="GHEA Grapalat" w:hAnsi="GHEA Grapalat" w:cs="Sylfaen"/>
          <w:sz w:val="20"/>
          <w:lang w:val="hy-AM"/>
        </w:rPr>
        <w:t>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004D5671" w:rsidRPr="00271FEB">
        <w:rPr>
          <w:rFonts w:ascii="GHEA Grapalat" w:hAnsi="GHEA Grapalat" w:cs="Tahoma"/>
          <w:sz w:val="20"/>
          <w:lang w:val="hy-AM"/>
        </w:rPr>
        <w:t>։</w:t>
      </w:r>
      <w:r w:rsidR="00271FEB" w:rsidRPr="00271FEB">
        <w:rPr>
          <w:rStyle w:val="FootnoteReference"/>
          <w:rFonts w:ascii="GHEA Grapalat" w:hAnsi="GHEA Grapalat" w:cs="Tahoma"/>
          <w:sz w:val="20"/>
          <w:lang w:val="hy-AM"/>
        </w:rPr>
        <w:footnoteReference w:id="4"/>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4F758B06"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879D4">
        <w:rPr>
          <w:rFonts w:ascii="GHEA Grapalat" w:hAnsi="GHEA Grapalat" w:cs="Sylfaen"/>
          <w:szCs w:val="24"/>
          <w:lang w:val="hy-AM"/>
        </w:rPr>
        <w:t>գնանշման հարցման</w:t>
      </w:r>
      <w:r w:rsidR="00A879D4"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61A4065F"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E06FC4">
        <w:rPr>
          <w:rFonts w:ascii="GHEA Grapalat" w:hAnsi="GHEA Grapalat"/>
          <w:b/>
        </w:rPr>
        <w:t>մայիսի</w:t>
      </w:r>
      <w:r w:rsidR="00CF5094" w:rsidRPr="00CF5094">
        <w:rPr>
          <w:rFonts w:ascii="GHEA Grapalat" w:hAnsi="GHEA Grapalat"/>
          <w:b/>
        </w:rPr>
        <w:t xml:space="preserve"> </w:t>
      </w:r>
      <w:r w:rsidR="00E06FC4">
        <w:rPr>
          <w:rFonts w:ascii="GHEA Grapalat" w:hAnsi="GHEA Grapalat"/>
          <w:b/>
        </w:rPr>
        <w:t>20</w:t>
      </w:r>
      <w:r w:rsidR="00801BD6" w:rsidRPr="00CF5094">
        <w:rPr>
          <w:rFonts w:ascii="GHEA Grapalat" w:hAnsi="GHEA Grapalat"/>
          <w:b/>
          <w:lang w:val="hy-AM"/>
        </w:rPr>
        <w:t>-ը, ժամը 11:00</w:t>
      </w:r>
      <w:r w:rsidR="00801BD6" w:rsidRPr="00CF5094">
        <w:rPr>
          <w:rFonts w:ascii="GHEA Grapalat" w:hAnsi="GHEA Grapalat" w:cs="Sylfaen"/>
          <w:szCs w:val="24"/>
          <w:lang w:val="hy-AM"/>
        </w:rPr>
        <w:t>-ն</w:t>
      </w:r>
      <w:r w:rsidR="00801BD6" w:rsidRPr="00406C77">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5"/>
      </w:r>
    </w:p>
    <w:p w14:paraId="08546731" w14:textId="77777777" w:rsidR="005F25D1" w:rsidRDefault="00246F46" w:rsidP="005624A7">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5F25D1" w:rsidRPr="000E207E">
        <w:rPr>
          <w:rFonts w:ascii="GHEA Grapalat" w:hAnsi="GHEA Grapalat" w:cs="Sylfaen"/>
          <w:b/>
          <w:bCs/>
          <w:sz w:val="20"/>
          <w:szCs w:val="24"/>
          <w:lang w:val="hy-AM" w:eastAsia="en-US"/>
        </w:rPr>
        <w:t xml:space="preserve">իր կողմից հաստատված </w:t>
      </w:r>
      <w:r w:rsidR="005F25D1">
        <w:rPr>
          <w:rFonts w:ascii="GHEA Grapalat" w:hAnsi="GHEA Grapalat" w:cs="Sylfaen"/>
          <w:b/>
          <w:bCs/>
          <w:sz w:val="20"/>
          <w:szCs w:val="24"/>
          <w:lang w:val="hy-AM" w:eastAsia="en-US"/>
        </w:rPr>
        <w:t>գնային առաջարկը</w:t>
      </w:r>
      <w:r w:rsidR="005F25D1" w:rsidRPr="000E207E">
        <w:rPr>
          <w:rFonts w:ascii="GHEA Grapalat" w:hAnsi="GHEA Grapalat" w:cs="GHEA Grapalat"/>
          <w:b/>
          <w:bCs/>
          <w:color w:val="000000"/>
          <w:sz w:val="20"/>
          <w:lang w:val="hy-AM"/>
        </w:rPr>
        <w:t xml:space="preserve">՝ </w:t>
      </w:r>
      <w:r w:rsidR="005F25D1" w:rsidRPr="000E207E">
        <w:rPr>
          <w:rFonts w:ascii="GHEA Grapalat" w:hAnsi="GHEA Grapalat"/>
          <w:b/>
          <w:bCs/>
          <w:sz w:val="20"/>
          <w:szCs w:val="18"/>
          <w:lang w:val="hy-AM"/>
        </w:rPr>
        <w:t>տոկոսային արտահայտությամբ</w:t>
      </w:r>
    </w:p>
    <w:p w14:paraId="4561914B" w14:textId="5A8CC570" w:rsidR="00F208A7" w:rsidRPr="00F566BF" w:rsidRDefault="00F208A7" w:rsidP="00F208A7">
      <w:pPr>
        <w:ind w:firstLine="567"/>
        <w:jc w:val="both"/>
        <w:rPr>
          <w:rFonts w:ascii="GHEA Grapalat" w:hAnsi="GHEA Grapalat" w:cs="Sylfaen"/>
          <w:color w:val="FFFFFF"/>
          <w:sz w:val="20"/>
          <w:lang w:val="hy-AM"/>
        </w:rPr>
      </w:pPr>
      <w:r>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հայտի ապահովում կանխիկ փողի կամ բանկային երաշխիքի ձևով</w:t>
      </w:r>
      <w:r w:rsidRPr="00AE608F">
        <w:rPr>
          <w:rFonts w:ascii="GHEA Grapalat" w:hAnsi="GHEA Grapalat"/>
          <w:sz w:val="20"/>
          <w:lang w:val="hy-AM"/>
        </w:rPr>
        <w:t>.</w:t>
      </w:r>
      <w:r>
        <w:rPr>
          <w:rStyle w:val="FootnoteReference"/>
          <w:rFonts w:ascii="GHEA Grapalat" w:hAnsi="GHEA Grapalat"/>
          <w:sz w:val="20"/>
          <w:lang w:val="hy-AM"/>
        </w:rPr>
        <w:footnoteReference w:id="6"/>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24CCC8CC"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lastRenderedPageBreak/>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4478BB">
        <w:rPr>
          <w:rFonts w:ascii="GHEA Grapalat" w:hAnsi="GHEA Grapalat" w:cs="Sylfaen"/>
          <w:sz w:val="20"/>
          <w:lang w:val="hy-AM"/>
        </w:rPr>
        <w:t xml:space="preserve"> </w:t>
      </w:r>
      <w:r w:rsidR="004478BB" w:rsidRPr="009450C9">
        <w:rPr>
          <w:rFonts w:ascii="GHEA Grapalat" w:hAnsi="GHEA Grapalat"/>
          <w:b/>
          <w:sz w:val="20"/>
          <w:szCs w:val="20"/>
          <w:lang w:val="hy-AM"/>
        </w:rPr>
        <w:t>տոկոսային արտահայտությամբ</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8353F0" w:rsidR="00337F3C" w:rsidRPr="00F566BF" w:rsidRDefault="00BA64B8" w:rsidP="006C76D9">
      <w:pPr>
        <w:ind w:right="309"/>
        <w:jc w:val="both"/>
        <w:rPr>
          <w:rFonts w:ascii="GHEA Grapalat" w:hAnsi="GHEA Grapalat" w:cs="Sylfaen"/>
          <w:sz w:val="20"/>
          <w:lang w:val="es-ES"/>
        </w:rPr>
      </w:pPr>
      <w:r>
        <w:rPr>
          <w:rFonts w:ascii="GHEA Grapalat" w:hAnsi="GHEA Grapalat"/>
          <w:sz w:val="20"/>
          <w:lang w:val="hy-AM"/>
        </w:rPr>
        <w:t xml:space="preserve">         </w:t>
      </w:r>
      <w:r w:rsidR="00C8055A"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lang w:val="hy-AM"/>
        </w:rPr>
        <w:t>Մ</w:t>
      </w:r>
      <w:r w:rsidR="00A45946" w:rsidRPr="00F566BF">
        <w:rPr>
          <w:rFonts w:ascii="GHEA Grapalat" w:hAnsi="GHEA Grapalat" w:cs="Sylfaen"/>
          <w:sz w:val="20"/>
          <w:lang w:val="hy-AM"/>
        </w:rPr>
        <w:t xml:space="preserve">ասնակիցը գնային առաջարկը ներկայացնում է </w:t>
      </w:r>
      <w:r w:rsidR="006C76D9" w:rsidRPr="009450C9">
        <w:rPr>
          <w:rFonts w:ascii="GHEA Grapalat" w:hAnsi="GHEA Grapalat"/>
          <w:b/>
          <w:sz w:val="20"/>
          <w:szCs w:val="20"/>
          <w:lang w:val="hy-AM"/>
        </w:rPr>
        <w:t xml:space="preserve">տոկոսային արտահայտությամբ </w:t>
      </w:r>
      <w:r w:rsidR="006C76D9" w:rsidRPr="009450C9">
        <w:rPr>
          <w:rFonts w:ascii="GHEA Grapalat" w:hAnsi="GHEA Grapalat"/>
          <w:b/>
          <w:sz w:val="20"/>
          <w:szCs w:val="20"/>
          <w:lang w:val="es-ES"/>
        </w:rPr>
        <w:t>(</w:t>
      </w:r>
      <w:r w:rsidR="006C76D9" w:rsidRPr="009450C9">
        <w:rPr>
          <w:rFonts w:ascii="GHEA Grapalat" w:hAnsi="GHEA Grapalat"/>
          <w:b/>
          <w:sz w:val="20"/>
          <w:szCs w:val="20"/>
          <w:lang w:val="hy-AM"/>
        </w:rPr>
        <w:t>Համաձայն հավելված 2</w:t>
      </w:r>
      <w:r w:rsidR="006C76D9" w:rsidRPr="009450C9">
        <w:rPr>
          <w:rFonts w:ascii="GHEA Grapalat" w:hAnsi="GHEA Grapalat"/>
          <w:b/>
          <w:sz w:val="20"/>
          <w:szCs w:val="20"/>
          <w:lang w:val="es-ES"/>
        </w:rPr>
        <w:t>)</w:t>
      </w:r>
      <w:r w:rsidR="006C76D9" w:rsidRPr="009450C9">
        <w:rPr>
          <w:rFonts w:ascii="GHEA Grapalat" w:hAnsi="GHEA Grapalat" w:cs="Sylfaen"/>
          <w:sz w:val="20"/>
          <w:szCs w:val="20"/>
          <w:lang w:val="hy-AM"/>
        </w:rPr>
        <w:t>:</w:t>
      </w:r>
      <w:r w:rsidR="006C76D9">
        <w:rPr>
          <w:rFonts w:ascii="GHEA Grapalat" w:hAnsi="GHEA Grapalat" w:cs="Sylfaen"/>
          <w:sz w:val="20"/>
          <w:lang w:val="hy-AM"/>
        </w:rPr>
        <w:t xml:space="preserve"> </w:t>
      </w:r>
      <w:r w:rsidR="005855C3" w:rsidRPr="00BA64B8">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ներկայացվում: Եթե </w:t>
      </w:r>
      <w:r w:rsidR="00220C7C" w:rsidRPr="00BA64B8">
        <w:rPr>
          <w:rFonts w:ascii="GHEA Grapalat" w:hAnsi="GHEA Grapalat" w:cs="Sylfaen"/>
          <w:sz w:val="20"/>
          <w:lang w:val="hy-AM"/>
        </w:rPr>
        <w:t>մ</w:t>
      </w:r>
      <w:r w:rsidR="00A45946"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lang w:val="es-ES"/>
        </w:rPr>
        <w:t xml:space="preserve"> </w:t>
      </w:r>
      <w:r w:rsidR="008F409E"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8F409E">
        <w:rPr>
          <w:rFonts w:ascii="GHEA Grapalat" w:hAnsi="GHEA Grapalat"/>
          <w:b/>
          <w:bCs/>
          <w:sz w:val="20"/>
          <w:szCs w:val="20"/>
          <w:lang w:val="hy-AM"/>
        </w:rPr>
        <w:t>2</w:t>
      </w:r>
      <w:r w:rsidR="008F409E" w:rsidRPr="009450C9">
        <w:rPr>
          <w:rFonts w:ascii="GHEA Grapalat" w:hAnsi="GHEA Grapalat"/>
          <w:b/>
          <w:bCs/>
          <w:sz w:val="20"/>
          <w:szCs w:val="20"/>
          <w:lang w:val="hy-AM"/>
        </w:rPr>
        <w:t>-ում սահմանված օրինակելի ձևաչափի համաձայն</w:t>
      </w:r>
      <w:r w:rsidR="006C76D9" w:rsidRPr="009450C9">
        <w:rPr>
          <w:rFonts w:ascii="GHEA Grapalat" w:hAnsi="GHEA Grapalat"/>
          <w:b/>
          <w:bCs/>
          <w:sz w:val="20"/>
          <w:szCs w:val="20"/>
          <w:lang w:val="hy-AM"/>
        </w:rPr>
        <w:t>:</w:t>
      </w:r>
      <w:r w:rsidR="00A45946"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Ընդ</w:t>
      </w:r>
      <w:proofErr w:type="spellEnd"/>
      <w:r w:rsidR="00337F3C" w:rsidRPr="00F566BF">
        <w:rPr>
          <w:rFonts w:ascii="GHEA Grapalat" w:hAnsi="GHEA Grapalat" w:cs="Sylfaen"/>
          <w:sz w:val="20"/>
          <w:lang w:val="es-ES"/>
        </w:rPr>
        <w:t xml:space="preserve"> </w:t>
      </w:r>
      <w:proofErr w:type="spellStart"/>
      <w:r w:rsidR="00337F3C" w:rsidRPr="00F566BF">
        <w:rPr>
          <w:rFonts w:ascii="GHEA Grapalat" w:hAnsi="GHEA Grapalat" w:cs="Sylfaen"/>
          <w:sz w:val="20"/>
          <w:lang w:val="es-ES"/>
        </w:rPr>
        <w:t>որում</w:t>
      </w:r>
      <w:proofErr w:type="spellEnd"/>
      <w:r w:rsidR="00337F3C" w:rsidRPr="00F566BF">
        <w:rPr>
          <w:rFonts w:ascii="GHEA Grapalat" w:hAnsi="GHEA Grapalat" w:cs="Sylfaen"/>
          <w:sz w:val="20"/>
          <w:lang w:val="es-ES"/>
        </w:rPr>
        <w:t>՝</w:t>
      </w:r>
    </w:p>
    <w:p w14:paraId="3B17C053" w14:textId="77777777" w:rsidR="00337F3C"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AC68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1DA6EAC6" w14:textId="77777777" w:rsidR="008F409E" w:rsidRPr="005E00F2"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278969F3"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DB255B5" w14:textId="77777777" w:rsidR="008F409E" w:rsidRPr="00EE6E36" w:rsidRDefault="008F409E" w:rsidP="008F409E">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D8EF711" w14:textId="77777777" w:rsidR="008F409E" w:rsidRDefault="008F409E" w:rsidP="008F409E">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14A56490" w14:textId="0E86221B"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6C76D9">
        <w:rPr>
          <w:rFonts w:ascii="GHEA Grapalat" w:hAnsi="GHEA Grapalat"/>
          <w:sz w:val="20"/>
          <w:lang w:val="hy-AM"/>
        </w:rPr>
        <w:t xml:space="preserve"> </w:t>
      </w:r>
      <w:r w:rsidR="006C76D9" w:rsidRPr="009450C9">
        <w:rPr>
          <w:rFonts w:ascii="GHEA Grapalat" w:hAnsi="GHEA Grapalat"/>
          <w:b/>
          <w:sz w:val="20"/>
          <w:szCs w:val="18"/>
          <w:lang w:val="hy-AM"/>
        </w:rPr>
        <w:t>տոկոսային արտահայտությամբ</w:t>
      </w:r>
      <w:r w:rsidR="006C76D9" w:rsidRPr="009450C9">
        <w:rPr>
          <w:rFonts w:ascii="GHEA Grapalat" w:hAnsi="GHEA Grapalat"/>
          <w:sz w:val="18"/>
          <w:szCs w:val="18"/>
          <w:lang w:val="es-ES"/>
        </w:rPr>
        <w:t xml:space="preserve"> </w:t>
      </w:r>
      <w:r w:rsidR="006C76D9" w:rsidRPr="009450C9">
        <w:rPr>
          <w:rFonts w:ascii="GHEA Grapalat" w:hAnsi="GHEA Grapalat"/>
          <w:b/>
          <w:sz w:val="20"/>
          <w:lang w:val="es-ES"/>
        </w:rPr>
        <w:t>(</w:t>
      </w:r>
      <w:r w:rsidR="006C76D9" w:rsidRPr="009450C9">
        <w:rPr>
          <w:rFonts w:ascii="GHEA Grapalat" w:hAnsi="GHEA Grapalat"/>
          <w:b/>
          <w:sz w:val="20"/>
          <w:lang w:val="hy-AM"/>
        </w:rPr>
        <w:t xml:space="preserve">Համաձայն հավելված </w:t>
      </w:r>
      <w:r w:rsidR="00BA64B8">
        <w:rPr>
          <w:rFonts w:ascii="GHEA Grapalat" w:hAnsi="GHEA Grapalat"/>
          <w:b/>
          <w:sz w:val="20"/>
          <w:lang w:val="hy-AM"/>
        </w:rPr>
        <w:t>2</w:t>
      </w:r>
      <w:r w:rsidR="006C76D9" w:rsidRPr="009450C9">
        <w:rPr>
          <w:rFonts w:ascii="GHEA Grapalat" w:hAnsi="GHEA Grapalat"/>
          <w:b/>
          <w:sz w:val="20"/>
          <w:lang w:val="es-ES"/>
        </w:rPr>
        <w:t>)</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Default="00220C7C" w:rsidP="00EF3662">
      <w:pPr>
        <w:pStyle w:val="BodyTextIndent"/>
        <w:spacing w:line="240" w:lineRule="auto"/>
        <w:ind w:firstLine="567"/>
        <w:rPr>
          <w:rFonts w:ascii="GHEA Grapalat" w:hAnsi="GHEA Grapalat" w:cs="Sylfaen"/>
          <w:i w:val="0"/>
          <w:szCs w:val="24"/>
          <w:lang w:val="hy-AM"/>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2438A799" w14:textId="77777777" w:rsidR="00551E0E" w:rsidRDefault="00551E0E" w:rsidP="00EF3662">
      <w:pPr>
        <w:pStyle w:val="BodyTextIndent"/>
        <w:spacing w:line="240" w:lineRule="auto"/>
        <w:ind w:firstLine="567"/>
        <w:rPr>
          <w:rFonts w:ascii="GHEA Grapalat" w:hAnsi="GHEA Grapalat" w:cs="Sylfaen"/>
          <w:i w:val="0"/>
          <w:szCs w:val="24"/>
          <w:lang w:val="hy-AM"/>
        </w:rPr>
      </w:pPr>
    </w:p>
    <w:p w14:paraId="79C0C042" w14:textId="77777777" w:rsidR="00551E0E" w:rsidRPr="00F566BF" w:rsidRDefault="00551E0E" w:rsidP="00551E0E">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729CAF31" w14:textId="77777777" w:rsidR="00551E0E" w:rsidRPr="00F566BF" w:rsidRDefault="00551E0E" w:rsidP="00551E0E">
      <w:pPr>
        <w:ind w:firstLine="567"/>
        <w:jc w:val="both"/>
        <w:rPr>
          <w:rFonts w:ascii="GHEA Grapalat" w:hAnsi="GHEA Grapalat"/>
          <w:b/>
          <w:sz w:val="20"/>
          <w:lang w:val="af-ZA"/>
        </w:rPr>
      </w:pPr>
    </w:p>
    <w:p w14:paraId="7FF9D785" w14:textId="77777777" w:rsidR="00551E0E" w:rsidRPr="00F566BF" w:rsidRDefault="00551E0E" w:rsidP="00551E0E">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551E0E">
        <w:rPr>
          <w:rFonts w:ascii="GHEA Grapalat" w:hAnsi="GHEA Grapalat" w:cs="Sylfaen"/>
          <w:sz w:val="20"/>
          <w:lang w:val="hy-AM"/>
        </w:rPr>
        <w:t>Մասնակիցը</w:t>
      </w:r>
      <w:r w:rsidRPr="00F566BF">
        <w:rPr>
          <w:rFonts w:ascii="GHEA Grapalat" w:hAnsi="GHEA Grapalat" w:cs="Sylfaen"/>
          <w:sz w:val="20"/>
          <w:lang w:val="af-ZA"/>
        </w:rPr>
        <w:t xml:space="preserve"> </w:t>
      </w:r>
      <w:r w:rsidRPr="00551E0E">
        <w:rPr>
          <w:rFonts w:ascii="GHEA Grapalat" w:hAnsi="GHEA Grapalat" w:cs="Sylfaen"/>
          <w:sz w:val="20"/>
          <w:lang w:val="hy-AM"/>
        </w:rPr>
        <w:t>հայտով</w:t>
      </w:r>
      <w:r w:rsidRPr="00F566BF">
        <w:rPr>
          <w:rFonts w:ascii="GHEA Grapalat" w:hAnsi="GHEA Grapalat" w:cs="Sylfaen"/>
          <w:sz w:val="20"/>
          <w:lang w:val="af-ZA"/>
        </w:rPr>
        <w:t xml:space="preserve">` </w:t>
      </w:r>
      <w:r w:rsidRPr="00551E0E">
        <w:rPr>
          <w:rFonts w:ascii="GHEA Grapalat" w:hAnsi="GHEA Grapalat" w:cs="Sylfaen"/>
          <w:sz w:val="20"/>
          <w:lang w:val="hy-AM"/>
        </w:rPr>
        <w:t>սույն</w:t>
      </w:r>
      <w:r w:rsidRPr="00F566BF">
        <w:rPr>
          <w:rFonts w:ascii="GHEA Grapalat" w:hAnsi="GHEA Grapalat" w:cs="Sylfaen"/>
          <w:sz w:val="20"/>
          <w:lang w:val="af-ZA"/>
        </w:rPr>
        <w:t xml:space="preserve"> </w:t>
      </w:r>
      <w:r w:rsidRPr="00551E0E">
        <w:rPr>
          <w:rFonts w:ascii="GHEA Grapalat" w:hAnsi="GHEA Grapalat" w:cs="Sylfaen"/>
          <w:sz w:val="20"/>
          <w:lang w:val="hy-AM"/>
        </w:rPr>
        <w:t>հրավերով</w:t>
      </w:r>
      <w:r w:rsidRPr="00F566BF">
        <w:rPr>
          <w:rFonts w:ascii="GHEA Grapalat" w:hAnsi="GHEA Grapalat" w:cs="Sylfaen"/>
          <w:sz w:val="20"/>
          <w:lang w:val="af-ZA"/>
        </w:rPr>
        <w:t xml:space="preserve"> </w:t>
      </w:r>
      <w:r w:rsidRPr="00551E0E">
        <w:rPr>
          <w:rFonts w:ascii="GHEA Grapalat" w:hAnsi="GHEA Grapalat" w:cs="Sylfaen"/>
          <w:sz w:val="20"/>
          <w:lang w:val="hy-AM"/>
        </w:rPr>
        <w:t>սահմանված</w:t>
      </w:r>
      <w:r w:rsidRPr="00F566BF">
        <w:rPr>
          <w:rFonts w:ascii="GHEA Grapalat" w:hAnsi="GHEA Grapalat" w:cs="Sylfaen"/>
          <w:sz w:val="20"/>
          <w:lang w:val="af-ZA"/>
        </w:rPr>
        <w:t xml:space="preserve"> կարգով </w:t>
      </w:r>
      <w:r w:rsidRPr="00551E0E">
        <w:rPr>
          <w:rFonts w:ascii="GHEA Grapalat" w:hAnsi="GHEA Grapalat" w:cs="Sylfaen"/>
          <w:bCs/>
          <w:sz w:val="20"/>
          <w:szCs w:val="20"/>
          <w:lang w:val="hy-AM"/>
        </w:rPr>
        <w:t>ներկայացնում</w:t>
      </w:r>
      <w:r w:rsidRPr="00F566BF">
        <w:rPr>
          <w:rFonts w:ascii="GHEA Grapalat" w:hAnsi="GHEA Grapalat" w:cs="Sylfaen"/>
          <w:bCs/>
          <w:sz w:val="20"/>
          <w:szCs w:val="20"/>
          <w:lang w:val="af-ZA"/>
        </w:rPr>
        <w:t xml:space="preserve"> </w:t>
      </w:r>
      <w:r w:rsidRPr="00551E0E">
        <w:rPr>
          <w:rFonts w:ascii="GHEA Grapalat" w:hAnsi="GHEA Grapalat" w:cs="Sylfaen"/>
          <w:bCs/>
          <w:sz w:val="20"/>
          <w:szCs w:val="20"/>
          <w:lang w:val="hy-AM"/>
        </w:rPr>
        <w:t>է</w:t>
      </w:r>
      <w:r w:rsidRPr="00F566BF">
        <w:rPr>
          <w:rFonts w:ascii="GHEA Grapalat" w:hAnsi="GHEA Grapalat" w:cs="Sylfaen"/>
          <w:bCs/>
          <w:sz w:val="20"/>
          <w:szCs w:val="20"/>
          <w:lang w:val="af-ZA"/>
        </w:rPr>
        <w:t xml:space="preserve"> </w:t>
      </w:r>
      <w:r w:rsidRPr="00551E0E">
        <w:rPr>
          <w:rFonts w:ascii="GHEA Grapalat" w:hAnsi="GHEA Grapalat" w:cs="Sylfaen"/>
          <w:bCs/>
          <w:sz w:val="20"/>
          <w:szCs w:val="20"/>
          <w:lang w:val="hy-AM"/>
        </w:rPr>
        <w:t>հայտի</w:t>
      </w:r>
      <w:r w:rsidRPr="00F566BF">
        <w:rPr>
          <w:rFonts w:ascii="GHEA Grapalat" w:hAnsi="GHEA Grapalat" w:cs="Sylfaen"/>
          <w:bCs/>
          <w:sz w:val="20"/>
          <w:szCs w:val="20"/>
          <w:lang w:val="af-ZA"/>
        </w:rPr>
        <w:t xml:space="preserve"> </w:t>
      </w:r>
      <w:r w:rsidRPr="00551E0E">
        <w:rPr>
          <w:rFonts w:ascii="GHEA Grapalat" w:hAnsi="GHEA Grapalat" w:cs="Sylfaen"/>
          <w:bCs/>
          <w:sz w:val="20"/>
          <w:szCs w:val="20"/>
          <w:lang w:val="hy-AM"/>
        </w:rPr>
        <w:t>ապահովում</w:t>
      </w:r>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2ECDF8BC" w14:textId="77777777" w:rsidR="00551E0E" w:rsidRPr="00F566BF" w:rsidRDefault="00551E0E" w:rsidP="00551E0E">
      <w:pPr>
        <w:ind w:firstLine="567"/>
        <w:jc w:val="both"/>
        <w:rPr>
          <w:rFonts w:ascii="GHEA Grapalat" w:hAnsi="GHEA Grapalat" w:cs="Sylfaen"/>
          <w:sz w:val="20"/>
          <w:szCs w:val="20"/>
          <w:lang w:val="af-ZA"/>
        </w:rPr>
      </w:pP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բանկային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երաշխիքի</w:t>
      </w:r>
      <w:proofErr w:type="spellEnd"/>
      <w:r w:rsidRPr="00F566BF">
        <w:rPr>
          <w:rFonts w:ascii="GHEA Grapalat" w:hAnsi="GHEA Grapalat" w:cs="Sylfaen"/>
          <w:sz w:val="20"/>
          <w:szCs w:val="20"/>
          <w:lang w:val="af-ZA"/>
        </w:rPr>
        <w:t xml:space="preserve"> (հավելված 3)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կանխիկ</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փողի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ձևով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հավասար</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Pr>
          <w:rFonts w:ascii="GHEA Grapalat" w:hAnsi="GHEA Grapalat" w:cs="Sylfaen"/>
          <w:sz w:val="20"/>
          <w:szCs w:val="20"/>
          <w:lang w:val="hy-AM"/>
        </w:rPr>
        <w:t>գնման գնի</w:t>
      </w:r>
      <w:proofErr w:type="spellStart"/>
      <w:r w:rsidRPr="00F566BF">
        <w:rPr>
          <w:rFonts w:ascii="GHEA Grapalat" w:hAnsi="GHEA Grapalat" w:cs="Sylfaen"/>
          <w:sz w:val="20"/>
          <w:szCs w:val="20"/>
        </w:rPr>
        <w:t>հինգ</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տոկոսին</w:t>
      </w:r>
      <w:proofErr w:type="spellEnd"/>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Ընդ</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որում</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եթե</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մասնակիցը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ապահովումը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ներկայացրել</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սույն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կետով</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չափից</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ապա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համարվում</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հրավերի</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պահանջներին</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բավարարող</w:t>
      </w:r>
      <w:proofErr w:type="spellEnd"/>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ենթակա</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չէ</w:t>
      </w:r>
      <w:proofErr w:type="spellEnd"/>
      <w:r w:rsidRPr="00F566BF">
        <w:rPr>
          <w:rFonts w:ascii="GHEA Grapalat" w:hAnsi="GHEA Grapalat" w:cs="Sylfaen"/>
          <w:sz w:val="20"/>
          <w:szCs w:val="20"/>
          <w:lang w:val="af-ZA"/>
        </w:rPr>
        <w:t xml:space="preserve"> </w:t>
      </w:r>
      <w:proofErr w:type="spellStart"/>
      <w:r w:rsidRPr="00F566BF">
        <w:rPr>
          <w:rFonts w:ascii="GHEA Grapalat" w:hAnsi="GHEA Grapalat" w:cs="Sylfaen"/>
          <w:sz w:val="20"/>
          <w:szCs w:val="20"/>
        </w:rPr>
        <w:t>մերժման</w:t>
      </w:r>
      <w:proofErr w:type="spellEnd"/>
      <w:r w:rsidRPr="00F566BF">
        <w:rPr>
          <w:rFonts w:ascii="GHEA Grapalat" w:hAnsi="GHEA Grapalat" w:cs="Sylfaen"/>
          <w:sz w:val="20"/>
          <w:szCs w:val="20"/>
          <w:lang w:val="af-ZA"/>
        </w:rPr>
        <w:t>:</w:t>
      </w:r>
    </w:p>
    <w:p w14:paraId="2ECC2209" w14:textId="77777777" w:rsidR="00551E0E" w:rsidRDefault="00551E0E" w:rsidP="00551E0E">
      <w:pPr>
        <w:ind w:firstLine="567"/>
        <w:jc w:val="both"/>
        <w:rPr>
          <w:rFonts w:ascii="GHEA Grapalat" w:hAnsi="GHEA Grapalat"/>
          <w:sz w:val="20"/>
          <w:szCs w:val="20"/>
          <w:lang w:val="af-ZA"/>
        </w:rPr>
      </w:pPr>
      <w:proofErr w:type="spellStart"/>
      <w:r w:rsidRPr="00F566BF">
        <w:rPr>
          <w:rFonts w:ascii="GHEA Grapalat" w:hAnsi="GHEA Grapalat"/>
          <w:sz w:val="20"/>
          <w:szCs w:val="20"/>
        </w:rPr>
        <w:t>Կանխիկ</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փողի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ձևով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փոխանցվի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Կենտրոնական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գանձապետարանում</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լիազորված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մարմնի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անվամբ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բացված</w:t>
      </w:r>
      <w:proofErr w:type="spellEnd"/>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գանձապետական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հաշվին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որը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վերադարձման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ներկայացրած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մասնակցին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բացառությամբ</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հրավերի</w:t>
      </w:r>
      <w:proofErr w:type="spellEnd"/>
      <w:r w:rsidRPr="00F566BF">
        <w:rPr>
          <w:rFonts w:ascii="GHEA Grapalat" w:hAnsi="GHEA Grapalat"/>
          <w:sz w:val="20"/>
          <w:szCs w:val="20"/>
          <w:lang w:val="af-ZA"/>
        </w:rPr>
        <w:t xml:space="preserve"> 1-</w:t>
      </w:r>
      <w:proofErr w:type="spellStart"/>
      <w:r w:rsidRPr="00F566BF">
        <w:rPr>
          <w:rFonts w:ascii="GHEA Grapalat" w:hAnsi="GHEA Grapalat"/>
          <w:sz w:val="20"/>
          <w:szCs w:val="20"/>
        </w:rPr>
        <w:t>ին</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մասի</w:t>
      </w:r>
      <w:proofErr w:type="spellEnd"/>
      <w:r w:rsidRPr="00F566BF">
        <w:rPr>
          <w:rFonts w:ascii="GHEA Grapalat" w:hAnsi="GHEA Grapalat"/>
          <w:sz w:val="20"/>
          <w:szCs w:val="20"/>
          <w:lang w:val="af-ZA"/>
        </w:rPr>
        <w:t xml:space="preserve"> 7.3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դեպքերի</w:t>
      </w:r>
      <w:proofErr w:type="spellEnd"/>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proofErr w:type="spellStart"/>
      <w:r w:rsidRPr="00BA41C0">
        <w:rPr>
          <w:rFonts w:ascii="GHEA Grapalat" w:hAnsi="GHEA Grapalat"/>
          <w:sz w:val="20"/>
          <w:szCs w:val="20"/>
        </w:rPr>
        <w:t>Ընդ</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որում</w:t>
      </w:r>
      <w:proofErr w:type="spellEnd"/>
      <w:r w:rsidRPr="00BE265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պայմանագիրը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կնքվելու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հայտարարվելու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անգործության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ժամկետն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ավարտվելուն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եթե</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արդյունքները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բողոքարկված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չեն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Բողոքի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առկայության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դեպքում</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ապահովումը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վերադարձվում</w:t>
      </w:r>
      <w:proofErr w:type="spellEnd"/>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proofErr w:type="spellStart"/>
      <w:r w:rsidRPr="00BA41C0">
        <w:rPr>
          <w:rFonts w:ascii="GHEA Grapalat" w:hAnsi="GHEA Grapalat"/>
          <w:sz w:val="20"/>
          <w:szCs w:val="20"/>
        </w:rPr>
        <w:t>գնման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ընթացակարգը</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չկայացած</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հայտարարելու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գնահատող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հանձնաժողովի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որոշումն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անփոփոխ</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թողնելու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մասին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դատարանի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եզրափակիչ</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դատական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ակտն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օրինական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ուժի</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մեջ</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մտնելու</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հաջորդող</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հինգ</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աշխատանքային</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օրվա</w:t>
      </w:r>
      <w:proofErr w:type="spellEnd"/>
      <w:r w:rsidRPr="00BA41C0">
        <w:rPr>
          <w:rFonts w:ascii="GHEA Grapalat" w:hAnsi="GHEA Grapalat"/>
          <w:sz w:val="20"/>
          <w:szCs w:val="20"/>
          <w:lang w:val="af-ZA"/>
        </w:rPr>
        <w:t xml:space="preserve"> </w:t>
      </w:r>
      <w:proofErr w:type="spellStart"/>
      <w:r w:rsidRPr="00BA41C0">
        <w:rPr>
          <w:rFonts w:ascii="GHEA Grapalat" w:hAnsi="GHEA Grapalat"/>
          <w:sz w:val="20"/>
          <w:szCs w:val="20"/>
        </w:rPr>
        <w:t>ընթացքում</w:t>
      </w:r>
      <w:proofErr w:type="spellEnd"/>
      <w:r w:rsidRPr="00BA41C0">
        <w:rPr>
          <w:rFonts w:ascii="GHEA Grapalat" w:hAnsi="GHEA Grapalat"/>
          <w:sz w:val="20"/>
          <w:szCs w:val="20"/>
          <w:lang w:val="af-ZA"/>
        </w:rPr>
        <w:t>:</w:t>
      </w:r>
    </w:p>
    <w:p w14:paraId="68426FA9" w14:textId="77777777" w:rsidR="00551E0E" w:rsidRDefault="00551E0E" w:rsidP="00551E0E">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lastRenderedPageBreak/>
        <w:t>լինելու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F71502">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Եթե</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կնքելու</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օրվան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հաջորդող</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վեց</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ամսվա</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ընթացքում</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պայմանագրի</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կատարման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համար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ֆինանսական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միջոցներ</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չեն</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նախատեսվում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պայմանագիրը</w:t>
      </w:r>
      <w:proofErr w:type="spellEnd"/>
      <w:r w:rsidRPr="00F71502">
        <w:rPr>
          <w:rFonts w:ascii="GHEA Grapalat" w:hAnsi="GHEA Grapalat"/>
          <w:sz w:val="20"/>
          <w:szCs w:val="20"/>
          <w:lang w:val="af-ZA"/>
        </w:rPr>
        <w:t xml:space="preserve"> </w:t>
      </w:r>
      <w:proofErr w:type="spellStart"/>
      <w:r w:rsidRPr="00F71502">
        <w:rPr>
          <w:rFonts w:ascii="GHEA Grapalat" w:hAnsi="GHEA Grapalat"/>
          <w:sz w:val="20"/>
          <w:szCs w:val="20"/>
        </w:rPr>
        <w:t>լուծվում</w:t>
      </w:r>
      <w:proofErr w:type="spellEnd"/>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proofErr w:type="spellStart"/>
      <w:r w:rsidRPr="00F71502">
        <w:rPr>
          <w:rFonts w:ascii="GHEA Grapalat" w:hAnsi="GHEA Grapalat"/>
          <w:sz w:val="20"/>
          <w:szCs w:val="20"/>
        </w:rPr>
        <w:t>ապա</w:t>
      </w:r>
      <w:proofErr w:type="spellEnd"/>
      <w:r w:rsidRPr="00F71502">
        <w:rPr>
          <w:rFonts w:ascii="GHEA Grapalat" w:hAnsi="GHEA Grapalat"/>
          <w:sz w:val="20"/>
          <w:szCs w:val="20"/>
          <w:lang w:val="af-ZA"/>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Pr>
          <w:rStyle w:val="FootnoteReference"/>
          <w:rFonts w:ascii="GHEA Grapalat" w:hAnsi="GHEA Grapalat"/>
          <w:sz w:val="20"/>
          <w:szCs w:val="20"/>
          <w:lang w:val="hy-AM"/>
        </w:rPr>
        <w:footnoteReference w:id="7"/>
      </w:r>
    </w:p>
    <w:p w14:paraId="57C28FAB" w14:textId="77777777" w:rsidR="00551E0E" w:rsidRDefault="00551E0E" w:rsidP="00551E0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E0E74D3" w14:textId="77777777" w:rsidR="00551E0E" w:rsidRDefault="00551E0E" w:rsidP="00551E0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6BA4BD75" w14:textId="77777777" w:rsidR="00551E0E" w:rsidRDefault="00551E0E" w:rsidP="00551E0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22A471D9" w14:textId="77777777" w:rsidR="00551E0E" w:rsidRPr="00F566BF" w:rsidRDefault="00551E0E" w:rsidP="00551E0E">
      <w:pPr>
        <w:ind w:firstLine="567"/>
        <w:jc w:val="both"/>
        <w:rPr>
          <w:rFonts w:ascii="GHEA Grapalat" w:hAnsi="GHEA Grapalat"/>
          <w:sz w:val="20"/>
          <w:szCs w:val="20"/>
          <w:lang w:val="af-ZA"/>
        </w:rPr>
      </w:pPr>
      <w:r w:rsidRPr="00F566BF">
        <w:rPr>
          <w:rFonts w:ascii="GHEA Grapalat" w:hAnsi="GHEA Grapalat" w:cs="Sylfaen"/>
          <w:sz w:val="20"/>
          <w:szCs w:val="20"/>
          <w:lang w:val="af-ZA"/>
        </w:rPr>
        <w:t xml:space="preserve">7.2 </w:t>
      </w:r>
      <w:r w:rsidRPr="00F71502">
        <w:rPr>
          <w:rFonts w:ascii="GHEA Grapalat" w:hAnsi="GHEA Grapalat"/>
          <w:sz w:val="20"/>
          <w:szCs w:val="20"/>
          <w:lang w:val="hy-AM"/>
        </w:rPr>
        <w:t>Գնման</w:t>
      </w:r>
      <w:r w:rsidRPr="00F566BF">
        <w:rPr>
          <w:rFonts w:ascii="GHEA Grapalat" w:hAnsi="GHEA Grapalat"/>
          <w:sz w:val="20"/>
          <w:szCs w:val="20"/>
          <w:lang w:val="af-ZA"/>
        </w:rPr>
        <w:t xml:space="preserve"> </w:t>
      </w:r>
      <w:r w:rsidRPr="00F71502">
        <w:rPr>
          <w:rFonts w:ascii="GHEA Grapalat" w:hAnsi="GHEA Grapalat"/>
          <w:sz w:val="20"/>
          <w:szCs w:val="20"/>
          <w:lang w:val="hy-AM"/>
        </w:rPr>
        <w:t>ընթացակարգը</w:t>
      </w:r>
      <w:r w:rsidRPr="00F566BF">
        <w:rPr>
          <w:rFonts w:ascii="GHEA Grapalat" w:hAnsi="GHEA Grapalat"/>
          <w:sz w:val="20"/>
          <w:szCs w:val="20"/>
          <w:lang w:val="af-ZA"/>
        </w:rPr>
        <w:t xml:space="preserve"> </w:t>
      </w:r>
      <w:r w:rsidRPr="00F71502">
        <w:rPr>
          <w:rFonts w:ascii="GHEA Grapalat" w:hAnsi="GHEA Grapalat"/>
          <w:sz w:val="20"/>
          <w:szCs w:val="20"/>
          <w:lang w:val="hy-AM"/>
        </w:rPr>
        <w:t>չափաբաժիններով</w:t>
      </w:r>
      <w:r w:rsidRPr="00F566BF">
        <w:rPr>
          <w:rFonts w:ascii="GHEA Grapalat" w:hAnsi="GHEA Grapalat"/>
          <w:sz w:val="20"/>
          <w:szCs w:val="20"/>
          <w:lang w:val="af-ZA"/>
        </w:rPr>
        <w:t xml:space="preserve"> </w:t>
      </w:r>
      <w:r w:rsidRPr="00F71502">
        <w:rPr>
          <w:rFonts w:ascii="GHEA Grapalat" w:hAnsi="GHEA Grapalat"/>
          <w:sz w:val="20"/>
          <w:szCs w:val="20"/>
          <w:lang w:val="hy-AM"/>
        </w:rPr>
        <w:t>կազմակերպվելու</w:t>
      </w:r>
      <w:r w:rsidRPr="00F566BF">
        <w:rPr>
          <w:rFonts w:ascii="GHEA Grapalat" w:hAnsi="GHEA Grapalat"/>
          <w:sz w:val="20"/>
          <w:szCs w:val="20"/>
          <w:lang w:val="af-ZA"/>
        </w:rPr>
        <w:t xml:space="preserve"> </w:t>
      </w:r>
      <w:r w:rsidRPr="00F71502">
        <w:rPr>
          <w:rFonts w:ascii="GHEA Grapalat" w:hAnsi="GHEA Grapalat"/>
          <w:sz w:val="20"/>
          <w:szCs w:val="20"/>
          <w:lang w:val="hy-AM"/>
        </w:rPr>
        <w:t>դեպքում</w:t>
      </w:r>
      <w:r w:rsidRPr="00F566BF">
        <w:rPr>
          <w:rFonts w:ascii="GHEA Grapalat" w:hAnsi="GHEA Grapalat"/>
          <w:sz w:val="20"/>
          <w:szCs w:val="20"/>
          <w:lang w:val="af-ZA"/>
        </w:rPr>
        <w:t xml:space="preserve">, </w:t>
      </w:r>
      <w:r w:rsidRPr="00F71502">
        <w:rPr>
          <w:rFonts w:ascii="GHEA Grapalat" w:hAnsi="GHEA Grapalat"/>
          <w:sz w:val="20"/>
          <w:szCs w:val="20"/>
          <w:lang w:val="hy-AM"/>
        </w:rPr>
        <w:t>եթե</w:t>
      </w:r>
      <w:r w:rsidRPr="00F566BF">
        <w:rPr>
          <w:rFonts w:ascii="GHEA Grapalat" w:hAnsi="GHEA Grapalat"/>
          <w:sz w:val="20"/>
          <w:szCs w:val="20"/>
          <w:lang w:val="af-ZA"/>
        </w:rPr>
        <w:t>`</w:t>
      </w:r>
      <w:r w:rsidRPr="00F566BF" w:rsidDel="00712311">
        <w:rPr>
          <w:rFonts w:ascii="GHEA Grapalat" w:hAnsi="GHEA Grapalat"/>
          <w:sz w:val="20"/>
          <w:szCs w:val="20"/>
          <w:lang w:val="af-ZA"/>
        </w:rPr>
        <w:t xml:space="preserve"> </w:t>
      </w:r>
      <w:r w:rsidRPr="00F566BF">
        <w:rPr>
          <w:rFonts w:ascii="GHEA Grapalat" w:hAnsi="GHEA Grapalat"/>
          <w:sz w:val="20"/>
          <w:szCs w:val="20"/>
          <w:lang w:val="af-ZA"/>
        </w:rPr>
        <w:t xml:space="preserve"> </w:t>
      </w:r>
    </w:p>
    <w:p w14:paraId="19B05306" w14:textId="77777777" w:rsidR="00551E0E" w:rsidRPr="009E1D1C" w:rsidRDefault="00551E0E" w:rsidP="00551E0E">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մասնակիցը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մեկից</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ավել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չափաբաժինների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հայտի</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ապահովումը</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կարող</w:t>
      </w:r>
      <w:proofErr w:type="spellEnd"/>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proofErr w:type="spellStart"/>
      <w:r w:rsidRPr="00F566BF">
        <w:rPr>
          <w:rFonts w:ascii="GHEA Grapalat" w:hAnsi="GHEA Grapalat"/>
          <w:sz w:val="20"/>
          <w:szCs w:val="20"/>
        </w:rPr>
        <w:t>ներկայացնել</w:t>
      </w:r>
      <w:proofErr w:type="spellEnd"/>
      <w:r w:rsidRPr="00F566BF">
        <w:rPr>
          <w:rFonts w:ascii="GHEA Grapalat" w:hAnsi="GHEA Grapalat"/>
          <w:sz w:val="20"/>
          <w:szCs w:val="20"/>
          <w:lang w:val="af-ZA"/>
        </w:rPr>
        <w:t xml:space="preserve"> </w:t>
      </w:r>
      <w:proofErr w:type="spellStart"/>
      <w:r w:rsidRPr="00F566BF">
        <w:rPr>
          <w:rFonts w:ascii="GHEA Grapalat" w:hAnsi="GHEA Grapalat"/>
          <w:sz w:val="20"/>
          <w:szCs w:val="20"/>
        </w:rPr>
        <w:t>ինչպես</w:t>
      </w:r>
      <w:proofErr w:type="spellEnd"/>
      <w:r w:rsidRPr="00F566BF">
        <w:rPr>
          <w:rFonts w:ascii="GHEA Grapalat" w:hAnsi="GHEA Grapalat"/>
          <w:sz w:val="20"/>
          <w:szCs w:val="20"/>
          <w:lang w:val="af-ZA"/>
        </w:rPr>
        <w:t xml:space="preserve"> </w:t>
      </w:r>
      <w:proofErr w:type="spellStart"/>
      <w:r w:rsidRPr="009E1D1C">
        <w:rPr>
          <w:rFonts w:ascii="GHEA Grapalat" w:hAnsi="GHEA Grapalat"/>
          <w:sz w:val="20"/>
          <w:szCs w:val="20"/>
        </w:rPr>
        <w:t>յուրաքանչյուր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չափաբաժնի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առանձին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այնպես</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էլ</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բոլոր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համար</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Մեկ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հայտի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ապահովում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դրա</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գումարը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հաշվարկվում</w:t>
      </w:r>
      <w:proofErr w:type="spellEnd"/>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ներկայացված</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չափաբաժինների</w:t>
      </w:r>
      <w:proofErr w:type="spellEnd"/>
      <w:r w:rsidRPr="009E1D1C">
        <w:rPr>
          <w:rFonts w:ascii="GHEA Grapalat" w:hAnsi="GHEA Grapalat"/>
          <w:sz w:val="20"/>
          <w:szCs w:val="20"/>
          <w:lang w:val="hy-AM"/>
        </w:rPr>
        <w:t>գնման գների</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իսկ</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գնային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առաջարկները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գնման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գները</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գերազանցելու</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դեպքում</w:t>
      </w:r>
      <w:proofErr w:type="spellEnd"/>
      <w:r w:rsidRPr="009E1D1C">
        <w:rPr>
          <w:rFonts w:ascii="GHEA Grapalat" w:hAnsi="GHEA Grapalat"/>
          <w:sz w:val="20"/>
          <w:szCs w:val="20"/>
        </w:rPr>
        <w:t>՝</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գնային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առաջարկների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հանրագումարի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նկատմամբ</w:t>
      </w:r>
      <w:proofErr w:type="spellEnd"/>
      <w:r w:rsidRPr="009E1D1C">
        <w:rPr>
          <w:rFonts w:ascii="GHEA Grapalat" w:hAnsi="GHEA Grapalat"/>
          <w:sz w:val="20"/>
          <w:szCs w:val="20"/>
        </w:rPr>
        <w:t>՝</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հաշվի</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առնելով</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Կարգի</w:t>
      </w:r>
      <w:proofErr w:type="spellEnd"/>
      <w:r w:rsidRPr="009E1D1C">
        <w:rPr>
          <w:rFonts w:ascii="GHEA Grapalat" w:hAnsi="GHEA Grapalat"/>
          <w:sz w:val="20"/>
          <w:szCs w:val="20"/>
          <w:lang w:val="af-ZA"/>
        </w:rPr>
        <w:t xml:space="preserve"> 32-</w:t>
      </w:r>
      <w:proofErr w:type="spellStart"/>
      <w:r w:rsidRPr="009E1D1C">
        <w:rPr>
          <w:rFonts w:ascii="GHEA Grapalat" w:hAnsi="GHEA Grapalat"/>
          <w:sz w:val="20"/>
          <w:szCs w:val="20"/>
        </w:rPr>
        <w:t>րդ</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կետի</w:t>
      </w:r>
      <w:proofErr w:type="spellEnd"/>
      <w:r w:rsidRPr="009E1D1C">
        <w:rPr>
          <w:rFonts w:ascii="GHEA Grapalat" w:hAnsi="GHEA Grapalat"/>
          <w:sz w:val="20"/>
          <w:szCs w:val="20"/>
          <w:lang w:val="af-ZA"/>
        </w:rPr>
        <w:t xml:space="preserve"> 1-</w:t>
      </w:r>
      <w:proofErr w:type="spellStart"/>
      <w:r w:rsidRPr="009E1D1C">
        <w:rPr>
          <w:rFonts w:ascii="GHEA Grapalat" w:hAnsi="GHEA Grapalat"/>
          <w:sz w:val="20"/>
          <w:szCs w:val="20"/>
        </w:rPr>
        <w:t>ին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ենթակետի</w:t>
      </w:r>
      <w:proofErr w:type="spellEnd"/>
      <w:r w:rsidRPr="009E1D1C">
        <w:rPr>
          <w:rFonts w:ascii="GHEA Grapalat" w:hAnsi="GHEA Grapalat"/>
          <w:sz w:val="20"/>
          <w:szCs w:val="20"/>
          <w:lang w:val="af-ZA"/>
        </w:rPr>
        <w:t xml:space="preserve"> «</w:t>
      </w:r>
      <w:r w:rsidRPr="009E1D1C">
        <w:rPr>
          <w:rFonts w:ascii="GHEA Grapalat" w:hAnsi="GHEA Grapalat"/>
          <w:sz w:val="20"/>
          <w:szCs w:val="20"/>
          <w:lang w:val="hy-AM"/>
        </w:rPr>
        <w:t>ե</w:t>
      </w:r>
      <w:r w:rsidRPr="009E1D1C">
        <w:rPr>
          <w:rFonts w:ascii="GHEA Grapalat" w:hAnsi="GHEA Grapalat"/>
          <w:sz w:val="20"/>
          <w:szCs w:val="20"/>
          <w:lang w:val="af-ZA"/>
        </w:rPr>
        <w:t xml:space="preserve">» </w:t>
      </w:r>
      <w:proofErr w:type="spellStart"/>
      <w:r w:rsidRPr="009E1D1C">
        <w:rPr>
          <w:rFonts w:ascii="GHEA Grapalat" w:hAnsi="GHEA Grapalat"/>
          <w:sz w:val="20"/>
          <w:szCs w:val="20"/>
        </w:rPr>
        <w:t>պարբերության</w:t>
      </w:r>
      <w:proofErr w:type="spellEnd"/>
      <w:r w:rsidRPr="009E1D1C">
        <w:rPr>
          <w:rFonts w:ascii="GHEA Grapalat" w:hAnsi="GHEA Grapalat"/>
          <w:sz w:val="20"/>
          <w:szCs w:val="20"/>
          <w:lang w:val="af-ZA"/>
        </w:rPr>
        <w:t xml:space="preserve"> </w:t>
      </w:r>
      <w:proofErr w:type="spellStart"/>
      <w:r w:rsidRPr="009E1D1C">
        <w:rPr>
          <w:rFonts w:ascii="GHEA Grapalat" w:hAnsi="GHEA Grapalat"/>
          <w:sz w:val="20"/>
          <w:szCs w:val="20"/>
        </w:rPr>
        <w:t>պահանջները</w:t>
      </w:r>
      <w:proofErr w:type="spellEnd"/>
      <w:r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1C6DC1B5" w14:textId="77777777" w:rsidR="00551E0E" w:rsidRPr="009E1D1C" w:rsidRDefault="00551E0E" w:rsidP="00551E0E">
      <w:pPr>
        <w:ind w:firstLine="375"/>
        <w:jc w:val="both"/>
        <w:rPr>
          <w:rFonts w:ascii="GHEA Grapalat" w:hAnsi="GHEA Grapalat"/>
          <w:color w:val="FFFFFF"/>
          <w:sz w:val="20"/>
          <w:szCs w:val="20"/>
          <w:lang w:val="af-ZA"/>
        </w:rPr>
      </w:pPr>
      <w:r w:rsidRPr="009E1D1C">
        <w:rPr>
          <w:rFonts w:ascii="GHEA Grapalat" w:hAnsi="GHEA Grapalat"/>
          <w:sz w:val="20"/>
          <w:szCs w:val="20"/>
        </w:rPr>
        <w:t>բ</w:t>
      </w:r>
      <w:r w:rsidRPr="009E1D1C">
        <w:rPr>
          <w:rFonts w:ascii="GHEA Grapalat" w:hAnsi="GHEA Grapalat"/>
          <w:sz w:val="20"/>
          <w:szCs w:val="20"/>
          <w:lang w:val="hy-AM"/>
        </w:rPr>
        <w:t>.</w:t>
      </w:r>
      <w:r w:rsidRPr="009E1D1C">
        <w:rPr>
          <w:rFonts w:ascii="GHEA Grapalat" w:hAnsi="GHEA Grapalat"/>
          <w:sz w:val="20"/>
          <w:szCs w:val="20"/>
          <w:lang w:val="af-ZA"/>
        </w:rPr>
        <w:t xml:space="preserve"> </w:t>
      </w:r>
      <w:r w:rsidRPr="009E1D1C">
        <w:rPr>
          <w:rFonts w:ascii="GHEA Grapalat" w:hAnsi="GHEA Grapalat" w:cs="Sylfaen"/>
          <w:sz w:val="20"/>
          <w:lang w:val="hy-AM"/>
        </w:rPr>
        <w:t>Մ</w:t>
      </w:r>
      <w:r w:rsidRPr="009E1D1C">
        <w:rPr>
          <w:rFonts w:ascii="GHEA Grapalat" w:hAnsi="GHEA Grapalat" w:cs="Sylfaen"/>
          <w:sz w:val="20"/>
          <w:lang w:val="ru-RU"/>
        </w:rPr>
        <w:t>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 xml:space="preserve"> </w:t>
      </w:r>
      <w:r w:rsidRPr="009E1D1C">
        <w:rPr>
          <w:rFonts w:ascii="GHEA Grapalat" w:hAnsi="GHEA Grapalat" w:cs="Sylfaen"/>
          <w:sz w:val="20"/>
          <w:lang w:val="ru-RU"/>
        </w:rPr>
        <w:t>որևէ</w:t>
      </w:r>
      <w:r w:rsidRPr="009E1D1C">
        <w:rPr>
          <w:rFonts w:ascii="GHEA Grapalat" w:hAnsi="GHEA Grapalat" w:cs="Sylfaen"/>
          <w:sz w:val="20"/>
          <w:lang w:val="af-ZA"/>
        </w:rPr>
        <w:t xml:space="preserve"> </w:t>
      </w:r>
      <w:r w:rsidRPr="009E1D1C">
        <w:rPr>
          <w:rFonts w:ascii="GHEA Grapalat" w:hAnsi="GHEA Grapalat" w:cs="Sylfaen"/>
          <w:sz w:val="20"/>
          <w:lang w:val="ru-RU"/>
        </w:rPr>
        <w:t>չափաբաժնի</w:t>
      </w:r>
      <w:r w:rsidRPr="009E1D1C">
        <w:rPr>
          <w:rFonts w:ascii="GHEA Grapalat" w:hAnsi="GHEA Grapalat" w:cs="Sylfaen"/>
          <w:sz w:val="20"/>
          <w:lang w:val="af-ZA"/>
        </w:rPr>
        <w:t xml:space="preserve"> </w:t>
      </w:r>
      <w:r w:rsidRPr="00AE608F">
        <w:rPr>
          <w:rFonts w:ascii="GHEA Grapalat" w:hAnsi="GHEA Grapalat" w:cs="Sylfaen"/>
          <w:sz w:val="20"/>
          <w:lang w:val="ru-RU"/>
        </w:rPr>
        <w:t>մասով</w:t>
      </w:r>
      <w:r w:rsidRPr="00AE608F">
        <w:rPr>
          <w:rFonts w:ascii="GHEA Grapalat" w:hAnsi="GHEA Grapalat" w:cs="Sylfaen"/>
          <w:sz w:val="20"/>
          <w:lang w:val="af-ZA"/>
        </w:rPr>
        <w:t xml:space="preserve">, </w:t>
      </w:r>
      <w:r w:rsidRPr="00AE608F">
        <w:rPr>
          <w:rFonts w:ascii="GHEA Grapalat" w:hAnsi="GHEA Grapalat" w:cs="Sylfaen"/>
          <w:sz w:val="20"/>
          <w:lang w:val="ru-RU"/>
        </w:rPr>
        <w:t>ապա</w:t>
      </w:r>
      <w:r w:rsidRPr="00AE608F">
        <w:rPr>
          <w:rFonts w:ascii="GHEA Grapalat" w:hAnsi="GHEA Grapalat" w:cs="Sylfaen"/>
          <w:sz w:val="20"/>
          <w:lang w:val="af-ZA"/>
        </w:rPr>
        <w:t xml:space="preserve"> </w:t>
      </w:r>
      <w:r w:rsidRPr="00AE608F">
        <w:rPr>
          <w:rFonts w:ascii="GHEA Grapalat" w:hAnsi="GHEA Grapalat" w:cs="Sylfaen"/>
          <w:sz w:val="20"/>
          <w:lang w:val="ru-RU"/>
        </w:rPr>
        <w:t>հայտի</w:t>
      </w:r>
      <w:r w:rsidRPr="00AE608F">
        <w:rPr>
          <w:rFonts w:ascii="GHEA Grapalat" w:hAnsi="GHEA Grapalat" w:cs="Sylfaen"/>
          <w:sz w:val="20"/>
          <w:lang w:val="af-ZA"/>
        </w:rPr>
        <w:t xml:space="preserve"> </w:t>
      </w:r>
      <w:r w:rsidRPr="00AE608F">
        <w:rPr>
          <w:rFonts w:ascii="GHEA Grapalat" w:hAnsi="GHEA Grapalat" w:cs="Sylfaen"/>
          <w:sz w:val="20"/>
          <w:lang w:val="ru-RU"/>
        </w:rPr>
        <w:t>ապահովումը</w:t>
      </w:r>
      <w:r w:rsidRPr="00AE608F">
        <w:rPr>
          <w:rFonts w:ascii="GHEA Grapalat" w:hAnsi="GHEA Grapalat" w:cs="Sylfaen"/>
          <w:sz w:val="20"/>
          <w:lang w:val="af-ZA"/>
        </w:rPr>
        <w:t xml:space="preserve"> </w:t>
      </w:r>
      <w:r w:rsidRPr="00AE608F">
        <w:rPr>
          <w:rFonts w:ascii="GHEA Grapalat" w:hAnsi="GHEA Grapalat" w:cs="Sylfaen"/>
          <w:sz w:val="20"/>
          <w:lang w:val="ru-RU"/>
        </w:rPr>
        <w:t>վճարվում</w:t>
      </w:r>
      <w:r w:rsidRPr="00AE608F">
        <w:rPr>
          <w:rFonts w:ascii="GHEA Grapalat" w:hAnsi="GHEA Grapalat" w:cs="Sylfaen"/>
          <w:sz w:val="20"/>
          <w:lang w:val="af-ZA"/>
        </w:rPr>
        <w:t xml:space="preserve"> </w:t>
      </w:r>
      <w:r w:rsidRPr="00AE608F">
        <w:rPr>
          <w:rFonts w:ascii="GHEA Grapalat" w:hAnsi="GHEA Grapalat" w:cs="Sylfaen"/>
          <w:sz w:val="20"/>
          <w:lang w:val="ru-RU"/>
        </w:rPr>
        <w:t>է</w:t>
      </w:r>
      <w:r w:rsidRPr="00AE608F">
        <w:rPr>
          <w:rFonts w:ascii="GHEA Grapalat" w:hAnsi="GHEA Grapalat" w:cs="Sylfaen"/>
          <w:sz w:val="20"/>
          <w:lang w:val="af-ZA"/>
        </w:rPr>
        <w:t xml:space="preserve"> </w:t>
      </w:r>
      <w:r w:rsidRPr="00AE608F">
        <w:rPr>
          <w:rFonts w:ascii="GHEA Grapalat" w:hAnsi="GHEA Grapalat" w:cs="Sylfaen"/>
          <w:sz w:val="20"/>
          <w:lang w:val="ru-RU"/>
        </w:rPr>
        <w:t>միայն</w:t>
      </w:r>
      <w:r w:rsidRPr="00AE608F">
        <w:rPr>
          <w:rFonts w:ascii="GHEA Grapalat" w:hAnsi="GHEA Grapalat" w:cs="Sylfaen"/>
          <w:sz w:val="20"/>
          <w:lang w:val="af-ZA"/>
        </w:rPr>
        <w:t xml:space="preserve"> </w:t>
      </w:r>
      <w:r w:rsidRPr="00AE608F">
        <w:rPr>
          <w:rFonts w:ascii="GHEA Grapalat" w:hAnsi="GHEA Grapalat" w:cs="Sylfaen"/>
          <w:sz w:val="20"/>
          <w:lang w:val="ru-RU"/>
        </w:rPr>
        <w:t>այդ</w:t>
      </w:r>
      <w:r w:rsidRPr="00AE608F">
        <w:rPr>
          <w:rFonts w:ascii="GHEA Grapalat" w:hAnsi="GHEA Grapalat" w:cs="Sylfaen"/>
          <w:sz w:val="20"/>
          <w:lang w:val="af-ZA"/>
        </w:rPr>
        <w:t xml:space="preserve"> </w:t>
      </w:r>
      <w:r w:rsidRPr="00AE608F">
        <w:rPr>
          <w:rFonts w:ascii="GHEA Grapalat" w:hAnsi="GHEA Grapalat" w:cs="Sylfaen"/>
          <w:sz w:val="20"/>
          <w:lang w:val="ru-RU"/>
        </w:rPr>
        <w:t>չափաբաժնի</w:t>
      </w:r>
      <w:r w:rsidRPr="00AE608F">
        <w:rPr>
          <w:rFonts w:ascii="GHEA Grapalat" w:hAnsi="GHEA Grapalat" w:cs="Sylfaen"/>
          <w:sz w:val="20"/>
          <w:lang w:val="af-ZA"/>
        </w:rPr>
        <w:t xml:space="preserve"> </w:t>
      </w:r>
      <w:r w:rsidRPr="00AE608F">
        <w:rPr>
          <w:rFonts w:ascii="GHEA Grapalat" w:hAnsi="GHEA Grapalat" w:cs="Sylfaen"/>
          <w:sz w:val="20"/>
          <w:lang w:val="ru-RU"/>
        </w:rPr>
        <w:t>նկատմամբ</w:t>
      </w:r>
      <w:r w:rsidRPr="00AE608F">
        <w:rPr>
          <w:rFonts w:ascii="GHEA Grapalat" w:hAnsi="GHEA Grapalat" w:cs="Sylfaen"/>
          <w:sz w:val="20"/>
          <w:lang w:val="af-ZA"/>
        </w:rPr>
        <w:t xml:space="preserve"> </w:t>
      </w:r>
      <w:r w:rsidRPr="00AE608F">
        <w:rPr>
          <w:rFonts w:ascii="GHEA Grapalat" w:hAnsi="GHEA Grapalat" w:cs="Sylfaen"/>
          <w:sz w:val="20"/>
          <w:lang w:val="ru-RU"/>
        </w:rPr>
        <w:t>հաշվարկված</w:t>
      </w:r>
      <w:r w:rsidRPr="00AE608F">
        <w:rPr>
          <w:rFonts w:ascii="GHEA Grapalat" w:hAnsi="GHEA Grapalat" w:cs="Sylfaen"/>
          <w:sz w:val="20"/>
          <w:lang w:val="af-ZA"/>
        </w:rPr>
        <w:t xml:space="preserve"> </w:t>
      </w:r>
      <w:r w:rsidRPr="00AE608F">
        <w:rPr>
          <w:rFonts w:ascii="GHEA Grapalat" w:hAnsi="GHEA Grapalat" w:cs="Sylfaen"/>
          <w:sz w:val="20"/>
          <w:lang w:val="ru-RU"/>
        </w:rPr>
        <w:t>ապահովման</w:t>
      </w:r>
      <w:r w:rsidRPr="00AE608F">
        <w:rPr>
          <w:rFonts w:ascii="GHEA Grapalat" w:hAnsi="GHEA Grapalat" w:cs="Sylfaen"/>
          <w:sz w:val="20"/>
          <w:lang w:val="af-ZA"/>
        </w:rPr>
        <w:t xml:space="preserve"> </w:t>
      </w:r>
      <w:r w:rsidRPr="00AE608F">
        <w:rPr>
          <w:rFonts w:ascii="GHEA Grapalat" w:hAnsi="GHEA Grapalat" w:cs="Sylfaen"/>
          <w:sz w:val="20"/>
          <w:lang w:val="ru-RU"/>
        </w:rPr>
        <w:t>չափով</w:t>
      </w:r>
      <w:r w:rsidRPr="00AE608F">
        <w:rPr>
          <w:rFonts w:ascii="GHEA Grapalat" w:hAnsi="GHEA Grapalat"/>
          <w:sz w:val="20"/>
          <w:szCs w:val="20"/>
          <w:lang w:val="af-ZA"/>
        </w:rPr>
        <w:t>:</w:t>
      </w:r>
      <w:r w:rsidRPr="00AE608F">
        <w:rPr>
          <w:rStyle w:val="FootnoteReference"/>
          <w:rFonts w:ascii="GHEA Grapalat" w:hAnsi="GHEA Grapalat"/>
          <w:sz w:val="20"/>
          <w:szCs w:val="20"/>
          <w:lang w:val="af-ZA"/>
        </w:rPr>
        <w:footnoteReference w:id="8"/>
      </w:r>
    </w:p>
    <w:p w14:paraId="39ACFCE5" w14:textId="77777777" w:rsidR="00551E0E" w:rsidRPr="009E1D1C" w:rsidRDefault="00551E0E" w:rsidP="00551E0E">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E1D1C">
        <w:rPr>
          <w:rFonts w:ascii="GHEA Grapalat" w:hAnsi="GHEA Grapalat" w:cs="Sylfaen"/>
          <w:sz w:val="20"/>
          <w:lang w:val="ru-RU"/>
        </w:rPr>
        <w:t>Մասնակիցը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վճարում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նա</w:t>
      </w:r>
      <w:r w:rsidRPr="009E1D1C">
        <w:rPr>
          <w:rFonts w:ascii="GHEA Grapalat" w:hAnsi="GHEA Grapalat" w:cs="Sylfaen"/>
          <w:sz w:val="20"/>
          <w:lang w:val="af-ZA"/>
        </w:rPr>
        <w:t>`</w:t>
      </w:r>
    </w:p>
    <w:p w14:paraId="3C6EA340" w14:textId="77777777" w:rsidR="00551E0E" w:rsidRPr="009E1D1C" w:rsidRDefault="00551E0E" w:rsidP="00551E0E">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7B79A1B8" w14:textId="77777777" w:rsidR="00551E0E" w:rsidRPr="009E1D1C" w:rsidRDefault="00551E0E" w:rsidP="00551E0E">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043DF706" w14:textId="679614C2" w:rsidR="00551E0E" w:rsidRPr="00ED004F" w:rsidRDefault="00551E0E" w:rsidP="00551E0E">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w:t>
      </w:r>
      <w:proofErr w:type="spellStart"/>
      <w:r w:rsidRPr="009E1D1C">
        <w:rPr>
          <w:rFonts w:ascii="GHEA Grapalat" w:hAnsi="GHEA Grapalat" w:cs="Sylfaen"/>
          <w:sz w:val="20"/>
        </w:rPr>
        <w:t>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պետք</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վավեր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լինի</w:t>
      </w:r>
      <w:proofErr w:type="spellEnd"/>
      <w:r w:rsidRPr="009E1D1C">
        <w:rPr>
          <w:rFonts w:ascii="GHEA Grapalat" w:hAnsi="GHEA Grapalat" w:cs="Sylfaen"/>
          <w:sz w:val="20"/>
          <w:lang w:val="af-ZA"/>
        </w:rPr>
        <w:t xml:space="preserve"> </w:t>
      </w:r>
      <w:r>
        <w:rPr>
          <w:rFonts w:ascii="GHEA Grapalat" w:hAnsi="GHEA Grapalat" w:cs="Sylfaen"/>
          <w:sz w:val="20"/>
          <w:lang w:val="hy-AM"/>
        </w:rPr>
        <w:t xml:space="preserve">հայտերի ներկայացման վերջնաժամկետը լրանալու </w:t>
      </w:r>
      <w:proofErr w:type="spellStart"/>
      <w:r w:rsidRPr="009E1D1C">
        <w:rPr>
          <w:rFonts w:ascii="GHEA Grapalat" w:hAnsi="GHEA Grapalat" w:cs="Sylfaen"/>
          <w:sz w:val="20"/>
        </w:rPr>
        <w:t>օրվանից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հաշված</w:t>
      </w:r>
      <w:proofErr w:type="spellEnd"/>
      <w:r w:rsidRPr="009E1D1C">
        <w:rPr>
          <w:rFonts w:ascii="GHEA Grapalat" w:hAnsi="GHEA Grapalat" w:cs="Sylfaen"/>
          <w:sz w:val="20"/>
          <w:lang w:val="af-ZA"/>
        </w:rPr>
        <w:t xml:space="preserve"> </w:t>
      </w:r>
      <w:r w:rsidR="00A66ABD" w:rsidRPr="00147432">
        <w:rPr>
          <w:rFonts w:ascii="GHEA Grapalat" w:hAnsi="GHEA Grapalat" w:cs="Sylfaen"/>
          <w:b/>
          <w:bCs/>
          <w:sz w:val="20"/>
          <w:lang w:val="af-ZA"/>
        </w:rPr>
        <w:t>12</w:t>
      </w:r>
      <w:r w:rsidRPr="00147432">
        <w:rPr>
          <w:rFonts w:ascii="GHEA Grapalat" w:hAnsi="GHEA Grapalat" w:cs="Sylfaen"/>
          <w:b/>
          <w:bCs/>
          <w:sz w:val="20"/>
          <w:lang w:val="af-ZA"/>
        </w:rPr>
        <w:t>0</w:t>
      </w:r>
      <w:r w:rsidRPr="00147432">
        <w:rPr>
          <w:rFonts w:ascii="GHEA Grapalat" w:hAnsi="GHEA Grapalat" w:cs="Sylfaen"/>
          <w:b/>
          <w:bCs/>
          <w:sz w:val="20"/>
          <w:lang w:val="hy-AM"/>
        </w:rPr>
        <w:t xml:space="preserve"> </w:t>
      </w:r>
      <w:r w:rsidRPr="00147432">
        <w:rPr>
          <w:rFonts w:ascii="GHEA Grapalat" w:hAnsi="GHEA Grapalat" w:cs="Sylfaen"/>
          <w:b/>
          <w:bCs/>
          <w:sz w:val="20"/>
          <w:lang w:val="af-ZA"/>
        </w:rPr>
        <w:t>(</w:t>
      </w:r>
      <w:r w:rsidR="00A66ABD" w:rsidRPr="00147432">
        <w:rPr>
          <w:rFonts w:ascii="GHEA Grapalat" w:hAnsi="GHEA Grapalat" w:cs="Sylfaen"/>
          <w:b/>
          <w:bCs/>
          <w:sz w:val="20"/>
          <w:lang w:val="af-ZA"/>
        </w:rPr>
        <w:t>մեկ հարյուր քսան</w:t>
      </w:r>
      <w:r w:rsidRPr="00147432">
        <w:rPr>
          <w:rFonts w:ascii="GHEA Grapalat" w:hAnsi="GHEA Grapalat" w:cs="Sylfaen"/>
          <w:b/>
          <w:bCs/>
          <w:sz w:val="20"/>
          <w:lang w:val="af-ZA"/>
        </w:rPr>
        <w:t>)</w:t>
      </w:r>
      <w:r w:rsidRPr="009E1D1C">
        <w:rPr>
          <w:rFonts w:ascii="GHEA Grapalat" w:hAnsi="GHEA Grapalat" w:cs="Sylfaen"/>
          <w:sz w:val="20"/>
          <w:lang w:val="af-ZA"/>
        </w:rPr>
        <w:t xml:space="preserve"> </w:t>
      </w:r>
      <w:proofErr w:type="spellStart"/>
      <w:r w:rsidRPr="009E1D1C">
        <w:rPr>
          <w:rFonts w:ascii="GHEA Grapalat" w:hAnsi="GHEA Grapalat" w:cs="Sylfaen"/>
          <w:sz w:val="20"/>
        </w:rPr>
        <w:t>աշխատանքային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օր</w:t>
      </w:r>
      <w:proofErr w:type="spellEnd"/>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9"/>
      </w:r>
    </w:p>
    <w:p w14:paraId="583A594D" w14:textId="77777777" w:rsidR="00551E0E" w:rsidRPr="009E1D1C" w:rsidRDefault="00551E0E" w:rsidP="00551E0E">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14678F75" w14:textId="77777777" w:rsidR="00551E0E" w:rsidRPr="006F76DB" w:rsidRDefault="00551E0E" w:rsidP="00551E0E">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22F3B057" w14:textId="77777777" w:rsidR="00551E0E" w:rsidRPr="00551E0E" w:rsidRDefault="00551E0E" w:rsidP="00EF3662">
      <w:pPr>
        <w:pStyle w:val="BodyTextIndent"/>
        <w:spacing w:line="240" w:lineRule="auto"/>
        <w:ind w:firstLine="567"/>
        <w:rPr>
          <w:rFonts w:ascii="GHEA Grapalat" w:hAnsi="GHEA Grapalat" w:cs="Sylfaen"/>
          <w:i w:val="0"/>
          <w:szCs w:val="24"/>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2CF869FB"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CF5094" w:rsidRPr="00CF5094">
        <w:rPr>
          <w:rFonts w:ascii="GHEA Grapalat" w:hAnsi="GHEA Grapalat"/>
          <w:b/>
        </w:rPr>
        <w:t>մինչև 202</w:t>
      </w:r>
      <w:r w:rsidR="00CF5094" w:rsidRPr="00CF5094">
        <w:rPr>
          <w:rFonts w:ascii="GHEA Grapalat" w:hAnsi="GHEA Grapalat"/>
          <w:b/>
          <w:lang w:val="hy-AM"/>
        </w:rPr>
        <w:t>4</w:t>
      </w:r>
      <w:r w:rsidR="00CF5094" w:rsidRPr="00CF5094">
        <w:rPr>
          <w:rFonts w:ascii="GHEA Grapalat" w:hAnsi="GHEA Grapalat"/>
          <w:b/>
        </w:rPr>
        <w:t xml:space="preserve"> թվականի </w:t>
      </w:r>
      <w:r w:rsidR="00981CC0">
        <w:rPr>
          <w:rFonts w:ascii="GHEA Grapalat" w:hAnsi="GHEA Grapalat"/>
          <w:b/>
        </w:rPr>
        <w:t>մայսի</w:t>
      </w:r>
      <w:r w:rsidR="00CF5094" w:rsidRPr="00CF5094">
        <w:rPr>
          <w:rFonts w:ascii="GHEA Grapalat" w:hAnsi="GHEA Grapalat"/>
          <w:b/>
        </w:rPr>
        <w:t xml:space="preserve"> </w:t>
      </w:r>
      <w:r w:rsidR="00981CC0">
        <w:rPr>
          <w:rFonts w:ascii="GHEA Grapalat" w:hAnsi="GHEA Grapalat"/>
          <w:b/>
        </w:rPr>
        <w:t>20</w:t>
      </w:r>
      <w:r w:rsidR="00FE181E" w:rsidRPr="00CF5094">
        <w:rPr>
          <w:rFonts w:ascii="GHEA Grapalat" w:hAnsi="GHEA Grapalat"/>
          <w:b/>
          <w:lang w:val="hy-AM"/>
        </w:rPr>
        <w:t>-</w:t>
      </w:r>
      <w:r w:rsidR="004C5289" w:rsidRPr="00CF5094">
        <w:rPr>
          <w:rFonts w:ascii="GHEA Grapalat" w:hAnsi="GHEA Grapalat"/>
          <w:b/>
          <w:lang w:val="hy-AM"/>
        </w:rPr>
        <w:t>ին</w:t>
      </w:r>
      <w:r w:rsidR="00FE181E" w:rsidRPr="00CF5094">
        <w:rPr>
          <w:rFonts w:ascii="GHEA Grapalat" w:hAnsi="GHEA Grapalat"/>
          <w:b/>
          <w:lang w:val="hy-AM"/>
        </w:rPr>
        <w:t>, ժամը 11:00</w:t>
      </w:r>
      <w:r w:rsidR="00FE181E" w:rsidRPr="00CF5094">
        <w:rPr>
          <w:rFonts w:ascii="GHEA Grapalat" w:hAnsi="GHEA Grapalat" w:cs="Sylfaen"/>
          <w:szCs w:val="24"/>
        </w:rPr>
        <w:t>-</w:t>
      </w:r>
      <w:r w:rsidR="00FE181E" w:rsidRPr="005E1F72">
        <w:rPr>
          <w:rFonts w:ascii="GHEA Grapalat" w:hAnsi="GHEA Grapalat" w:cs="Sylfaen"/>
          <w:szCs w:val="24"/>
          <w:lang w:val="en-US"/>
        </w:rPr>
        <w:t>ի</w:t>
      </w:r>
      <w:r w:rsidR="00FE181E" w:rsidRPr="005E1F72">
        <w:rPr>
          <w:rFonts w:ascii="GHEA Grapalat" w:hAnsi="GHEA Grapalat" w:cs="Sylfaen"/>
          <w:szCs w:val="24"/>
          <w:lang w:val="ru-RU"/>
        </w:rPr>
        <w:t>ն։</w:t>
      </w:r>
    </w:p>
    <w:p w14:paraId="49ED33DC" w14:textId="0F3A2A41"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0019731E" w:rsidRPr="00CD5A94">
        <w:rPr>
          <w:rFonts w:ascii="GHEA Grapalat" w:hAnsi="GHEA Grapalat"/>
          <w:b/>
          <w:sz w:val="20"/>
          <w:szCs w:val="20"/>
          <w:lang w:val="af-ZA"/>
        </w:rPr>
        <w:t>տոկոսային արտահայտությամբ,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lastRenderedPageBreak/>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2F07985A"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5E7094" w:rsidRPr="00845323">
        <w:rPr>
          <w:rFonts w:ascii="GHEA Grapalat" w:hAnsi="GHEA Grapalat" w:cs="GHEA Grapalat"/>
          <w:b/>
          <w:bCs/>
          <w:color w:val="000000"/>
          <w:sz w:val="20"/>
          <w:szCs w:val="20"/>
          <w:lang w:val="af-ZA"/>
        </w:rPr>
        <w:t>գնային առաջարկները տոկոսային արտահայտությամբ</w:t>
      </w:r>
      <w:r w:rsidR="005E7094">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4727BBF3"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981CC0" w:rsidRPr="003B59E7">
        <w:rPr>
          <w:rFonts w:ascii="GHEA Grapalat" w:hAnsi="GHEA Grapalat" w:cs="Sylfaen"/>
          <w:b/>
          <w:bCs/>
          <w:lang w:val="ru-RU"/>
        </w:rPr>
        <w:t>նվազագույն</w:t>
      </w:r>
      <w:r w:rsidR="00981CC0" w:rsidRPr="003B59E7">
        <w:rPr>
          <w:rFonts w:ascii="GHEA Grapalat" w:hAnsi="GHEA Grapalat" w:cs="Sylfaen"/>
          <w:b/>
          <w:bCs/>
          <w:lang w:val="hy-AM"/>
        </w:rPr>
        <w:t xml:space="preserve"> գնային առաջարկ՝</w:t>
      </w:r>
      <w:r w:rsidR="00981CC0" w:rsidRPr="003B59E7">
        <w:rPr>
          <w:rFonts w:ascii="GHEA Grapalat" w:hAnsi="GHEA Grapalat" w:cs="GHEA Grapalat"/>
          <w:b/>
          <w:bCs/>
          <w:color w:val="000000"/>
        </w:rPr>
        <w:t xml:space="preserve"> տոկոսային արտահայտությամբ</w:t>
      </w:r>
      <w:r w:rsidR="00981CC0" w:rsidRPr="00845323">
        <w:rPr>
          <w:rFonts w:ascii="GHEA Grapalat" w:hAnsi="GHEA Grapalat" w:cs="Sylfaen"/>
        </w:rPr>
        <w:t xml:space="preserve"> </w:t>
      </w:r>
      <w:r w:rsidR="004C5CE8" w:rsidRPr="00845323">
        <w:rPr>
          <w:rFonts w:ascii="GHEA Grapalat" w:hAnsi="GHEA Grapalat" w:cs="Sylfaen"/>
          <w:lang w:val="ru-RU"/>
        </w:rPr>
        <w:t>առաջարկ</w:t>
      </w:r>
      <w:r w:rsidR="004C5CE8" w:rsidRPr="00845323">
        <w:rPr>
          <w:rFonts w:ascii="GHEA Grapalat" w:hAnsi="GHEA Grapalat" w:cs="Sylfaen"/>
        </w:rPr>
        <w:t xml:space="preserve"> </w:t>
      </w:r>
      <w:r w:rsidR="004C5CE8" w:rsidRPr="00845323">
        <w:rPr>
          <w:rFonts w:ascii="GHEA Grapalat" w:hAnsi="GHEA Grapalat" w:cs="Sylfaen"/>
          <w:lang w:val="ru-RU"/>
        </w:rPr>
        <w:t>ներկայացրած</w:t>
      </w:r>
      <w:r w:rsidR="004C5CE8" w:rsidRPr="00845323">
        <w:rPr>
          <w:rFonts w:ascii="GHEA Grapalat" w:hAnsi="GHEA Grapalat" w:cs="Sylfaen"/>
        </w:rPr>
        <w:t xml:space="preserve"> </w:t>
      </w:r>
      <w:r w:rsidR="004C5CE8" w:rsidRPr="00845323">
        <w:rPr>
          <w:rFonts w:ascii="GHEA Grapalat" w:hAnsi="GHEA Grapalat" w:cs="Sylfaen"/>
          <w:lang w:val="en-US"/>
        </w:rPr>
        <w:t>մ</w:t>
      </w:r>
      <w:r w:rsidR="004C5CE8" w:rsidRPr="00845323">
        <w:rPr>
          <w:rFonts w:ascii="GHEA Grapalat" w:hAnsi="GHEA Grapalat" w:cs="Sylfaen"/>
          <w:lang w:val="ru-RU"/>
        </w:rPr>
        <w:t>ասնակցին</w:t>
      </w:r>
      <w:r w:rsidR="004C5CE8" w:rsidRPr="00845323">
        <w:rPr>
          <w:rFonts w:ascii="GHEA Grapalat" w:hAnsi="GHEA Grapalat" w:cs="Sylfaen"/>
        </w:rPr>
        <w:t xml:space="preserve"> </w:t>
      </w:r>
      <w:r w:rsidR="004C5CE8" w:rsidRPr="00845323">
        <w:rPr>
          <w:rFonts w:ascii="GHEA Grapalat" w:hAnsi="GHEA Grapalat" w:cs="Sylfaen"/>
          <w:lang w:val="ru-RU"/>
        </w:rPr>
        <w:t>նախապատվություն</w:t>
      </w:r>
      <w:r w:rsidR="004C5CE8" w:rsidRPr="00845323">
        <w:rPr>
          <w:rFonts w:ascii="GHEA Grapalat" w:hAnsi="GHEA Grapalat" w:cs="Sylfaen"/>
        </w:rPr>
        <w:t xml:space="preserve"> </w:t>
      </w:r>
      <w:r w:rsidR="004C5CE8" w:rsidRPr="00845323">
        <w:rPr>
          <w:rFonts w:ascii="GHEA Grapalat" w:hAnsi="GHEA Grapalat" w:cs="Sylfaen"/>
          <w:lang w:val="ru-RU"/>
        </w:rPr>
        <w:t>տալու</w:t>
      </w:r>
      <w:r w:rsidR="004C5CE8" w:rsidRPr="00845323">
        <w:rPr>
          <w:rFonts w:ascii="GHEA Grapalat" w:hAnsi="GHEA Grapalat" w:cs="Sylfaen"/>
        </w:rPr>
        <w:t xml:space="preserve"> </w:t>
      </w:r>
      <w:r w:rsidR="004C5CE8" w:rsidRPr="00845323">
        <w:rPr>
          <w:rFonts w:ascii="GHEA Grapalat" w:hAnsi="GHEA Grapalat" w:cs="Sylfaen"/>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122E1E">
        <w:rPr>
          <w:rFonts w:ascii="GHEA Grapalat" w:hAnsi="GHEA Grapalat" w:cs="Sylfaen"/>
          <w:lang w:val="hy-AM"/>
        </w:rPr>
        <w:t xml:space="preserve"> </w:t>
      </w:r>
      <w:r w:rsidR="00122E1E" w:rsidRPr="00845323">
        <w:rPr>
          <w:rFonts w:ascii="GHEA Grapalat" w:hAnsi="GHEA Grapalat" w:cs="GHEA Grapalat"/>
          <w:b/>
          <w:bCs/>
          <w:color w:val="000000"/>
        </w:rPr>
        <w:t>տոկոսային արտահայտությամբ</w:t>
      </w:r>
      <w:r w:rsidR="00122E1E" w:rsidRPr="00845323">
        <w:rPr>
          <w:rFonts w:ascii="GHEA Grapalat" w:hAnsi="GHEA Grapalat" w:cs="Sylfaen"/>
          <w:lang w:val="hy-AM"/>
        </w:rPr>
        <w:t>:</w:t>
      </w:r>
    </w:p>
    <w:p w14:paraId="640B7DFE" w14:textId="72A8F7C3"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Հայաստանի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Հանրապետության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դրամով</w:t>
      </w:r>
      <w:r w:rsidR="00096865" w:rsidRPr="00F566BF">
        <w:rPr>
          <w:rFonts w:ascii="GHEA Grapalat" w:hAnsi="GHEA Grapalat" w:cs="Sylfaen"/>
          <w:i w:val="0"/>
          <w:szCs w:val="24"/>
          <w:lang w:val="af-ZA"/>
        </w:rPr>
        <w:t xml:space="preserve">` </w:t>
      </w:r>
      <w:r w:rsidR="00981CC0" w:rsidRPr="004B52EC">
        <w:rPr>
          <w:rFonts w:ascii="GHEA Grapalat" w:hAnsi="GHEA Grapalat" w:cs="Sylfaen"/>
          <w:b/>
          <w:i w:val="0"/>
          <w:lang w:val="hy-AM"/>
        </w:rPr>
        <w:t>ՀՀ Կենտրոնական բանկի կողմից</w:t>
      </w:r>
      <w:r w:rsidR="00981CC0">
        <w:rPr>
          <w:rFonts w:ascii="GHEA Grapalat" w:hAnsi="GHEA Grapalat" w:cs="Sylfaen"/>
          <w:b/>
          <w:i w:val="0"/>
          <w:lang w:val="hy-AM"/>
        </w:rPr>
        <w:t xml:space="preserve"> հայտերի բացման օրվա դրությամբ</w:t>
      </w:r>
      <w:r w:rsidR="00981CC0" w:rsidRPr="004B52EC">
        <w:rPr>
          <w:rFonts w:ascii="GHEA Grapalat" w:hAnsi="GHEA Grapalat" w:cs="Sylfaen"/>
          <w:b/>
          <w:i w:val="0"/>
          <w:lang w:val="hy-AM"/>
        </w:rPr>
        <w:t xml:space="preserve"> սահմանված</w:t>
      </w:r>
      <w:r w:rsidR="00981CC0">
        <w:rPr>
          <w:rStyle w:val="FootnoteReference"/>
          <w:rFonts w:ascii="GHEA Grapalat" w:hAnsi="GHEA Grapalat" w:cs="Sylfaen"/>
          <w:i w:val="0"/>
          <w:szCs w:val="24"/>
          <w:lang w:val="af-ZA"/>
        </w:rPr>
        <w:t xml:space="preserve"> </w:t>
      </w:r>
      <w:r w:rsidR="00954C1B">
        <w:rPr>
          <w:rStyle w:val="FootnoteReference"/>
          <w:rFonts w:ascii="GHEA Grapalat" w:hAnsi="GHEA Grapalat" w:cs="Sylfaen"/>
          <w:i w:val="0"/>
          <w:szCs w:val="24"/>
          <w:lang w:val="af-ZA"/>
        </w:rPr>
        <w:footnoteReference w:id="10"/>
      </w:r>
      <w:r w:rsidR="00F11794" w:rsidRPr="00954C1B">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փոխարժեքով</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67E99F21" w:rsidR="009B6D58" w:rsidRPr="00F566BF" w:rsidRDefault="00BD1B59" w:rsidP="00BD1B59">
      <w:pPr>
        <w:pStyle w:val="norm"/>
        <w:spacing w:line="240" w:lineRule="auto"/>
        <w:ind w:firstLine="0"/>
        <w:rPr>
          <w:rFonts w:ascii="GHEA Grapalat" w:hAnsi="GHEA Grapalat" w:cs="Sylfaen"/>
          <w:sz w:val="20"/>
          <w:szCs w:val="24"/>
          <w:lang w:val="af-ZA" w:eastAsia="en-US"/>
        </w:rPr>
      </w:pPr>
      <w:r>
        <w:rPr>
          <w:rFonts w:ascii="GHEA Grapalat" w:hAnsi="GHEA Grapalat"/>
          <w:sz w:val="20"/>
          <w:lang w:val="hy-AM" w:eastAsia="x-none"/>
        </w:rPr>
        <w:t xml:space="preserve">           </w:t>
      </w:r>
      <w:r w:rsidR="00FD2748"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BD1B59">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00FD2748" w:rsidRPr="00BD1B59">
        <w:rPr>
          <w:rFonts w:ascii="GHEA Grapalat" w:hAnsi="GHEA Grapalat" w:cs="Sylfaen"/>
          <w:sz w:val="20"/>
          <w:szCs w:val="24"/>
          <w:lang w:val="hy-AM" w:eastAsia="en-US"/>
        </w:rPr>
        <w:t>մ</w:t>
      </w:r>
      <w:r w:rsidR="00973FB1" w:rsidRPr="00BD1B59">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BD1B59">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BD1B59">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BD1B59">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D94074">
        <w:rPr>
          <w:rFonts w:ascii="GHEA Grapalat" w:hAnsi="GHEA Grapalat" w:cs="Sylfaen"/>
          <w:sz w:val="20"/>
          <w:lang w:val="hy-AM"/>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Օրենքի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հոդվածի</w:t>
      </w:r>
      <w:proofErr w:type="spellEnd"/>
      <w:r w:rsidR="0036230B" w:rsidRPr="00F566BF">
        <w:rPr>
          <w:rFonts w:ascii="GHEA Grapalat" w:hAnsi="GHEA Grapalat" w:cs="Sylfaen"/>
          <w:sz w:val="20"/>
          <w:lang w:val="af-ZA"/>
        </w:rPr>
        <w:t xml:space="preserve"> 1-</w:t>
      </w:r>
      <w:proofErr w:type="spellStart"/>
      <w:r w:rsidR="0036230B" w:rsidRPr="00F566BF">
        <w:rPr>
          <w:rFonts w:ascii="GHEA Grapalat" w:hAnsi="GHEA Grapalat" w:cs="Sylfaen"/>
          <w:sz w:val="20"/>
        </w:rPr>
        <w:t>ին</w:t>
      </w:r>
      <w:proofErr w:type="spellEnd"/>
      <w:r w:rsidR="0036230B" w:rsidRPr="00F566BF">
        <w:rPr>
          <w:rFonts w:ascii="GHEA Grapalat" w:hAnsi="GHEA Grapalat" w:cs="Sylfaen"/>
          <w:sz w:val="20"/>
          <w:lang w:val="af-ZA"/>
        </w:rPr>
        <w:t xml:space="preserve"> </w:t>
      </w:r>
      <w:proofErr w:type="spellStart"/>
      <w:r w:rsidR="0036230B" w:rsidRPr="00F566BF">
        <w:rPr>
          <w:rFonts w:ascii="GHEA Grapalat" w:hAnsi="GHEA Grapalat" w:cs="Sylfaen"/>
          <w:sz w:val="20"/>
        </w:rPr>
        <w:t>մասի</w:t>
      </w:r>
      <w:proofErr w:type="spellEnd"/>
      <w:r w:rsidR="0036230B" w:rsidRPr="00F566BF">
        <w:rPr>
          <w:rFonts w:ascii="GHEA Grapalat" w:hAnsi="GHEA Grapalat" w:cs="Sylfaen"/>
          <w:sz w:val="20"/>
          <w:lang w:val="af-ZA"/>
        </w:rPr>
        <w:t xml:space="preserve"> 6-</w:t>
      </w:r>
      <w:proofErr w:type="spellStart"/>
      <w:r w:rsidR="0036230B" w:rsidRPr="00F566BF">
        <w:rPr>
          <w:rFonts w:ascii="GHEA Grapalat" w:hAnsi="GHEA Grapalat" w:cs="Sylfaen"/>
          <w:sz w:val="20"/>
        </w:rPr>
        <w:t>րդ</w:t>
      </w:r>
      <w:proofErr w:type="spellEnd"/>
      <w:r w:rsidR="0036230B" w:rsidRPr="00F566BF">
        <w:rPr>
          <w:rFonts w:ascii="GHEA Grapalat" w:hAnsi="GHEA Grapalat" w:cs="Sylfaen"/>
          <w:sz w:val="20"/>
          <w:lang w:val="af-ZA"/>
        </w:rPr>
        <w:t xml:space="preserve"> </w:t>
      </w:r>
      <w:proofErr w:type="spellStart"/>
      <w:r w:rsidR="0036230B" w:rsidRPr="009E1D1C">
        <w:rPr>
          <w:rFonts w:ascii="GHEA Grapalat" w:hAnsi="GHEA Grapalat" w:cs="Sylfaen"/>
          <w:sz w:val="20"/>
        </w:rPr>
        <w:t>կետով</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նախատեսված</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հիմքերն</w:t>
      </w:r>
      <w:proofErr w:type="spellEnd"/>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հայտ</w:t>
      </w:r>
      <w:proofErr w:type="spellEnd"/>
      <w:r w:rsidR="0036230B" w:rsidRPr="009E1D1C">
        <w:rPr>
          <w:rFonts w:ascii="GHEA Grapalat" w:hAnsi="GHEA Grapalat" w:cs="Sylfaen"/>
          <w:sz w:val="20"/>
          <w:lang w:val="af-ZA"/>
        </w:rPr>
        <w:t xml:space="preserve"> </w:t>
      </w:r>
      <w:proofErr w:type="spellStart"/>
      <w:r w:rsidR="0036230B" w:rsidRPr="009E1D1C">
        <w:rPr>
          <w:rFonts w:ascii="GHEA Grapalat" w:hAnsi="GHEA Grapalat" w:cs="Sylfaen"/>
          <w:sz w:val="20"/>
        </w:rPr>
        <w:t>գալու</w:t>
      </w:r>
      <w:proofErr w:type="spellEnd"/>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lastRenderedPageBreak/>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proofErr w:type="spellStart"/>
      <w:r w:rsidR="004E2F96" w:rsidRPr="009E1D1C">
        <w:rPr>
          <w:rFonts w:ascii="GHEA Grapalat" w:hAnsi="GHEA Grapalat" w:cs="Sylfaen"/>
          <w:sz w:val="20"/>
        </w:rPr>
        <w:t>երորդ</w:t>
      </w:r>
      <w:proofErr w:type="spellEnd"/>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օրվա</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դրությամբ</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մասնակիցը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վճարել</w:t>
      </w:r>
      <w:proofErr w:type="spellEnd"/>
      <w:r w:rsidRPr="009E1D1C">
        <w:rPr>
          <w:rFonts w:ascii="GHEA Grapalat" w:hAnsi="GHEA Grapalat" w:cs="Sylfaen"/>
          <w:sz w:val="20"/>
        </w:rPr>
        <w:t xml:space="preserve">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proofErr w:type="spellStart"/>
      <w:r w:rsidRPr="009E1D1C">
        <w:rPr>
          <w:rFonts w:ascii="GHEA Grapalat" w:hAnsi="GHEA Grapalat" w:cs="Sylfaen"/>
          <w:sz w:val="20"/>
        </w:rPr>
        <w:t>նին</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որոշումը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ներկայացվելու</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վերջնաժամկետը</w:t>
      </w:r>
      <w:proofErr w:type="spellEnd"/>
      <w:r w:rsidRPr="009E1D1C">
        <w:rPr>
          <w:rFonts w:ascii="GHEA Grapalat" w:hAnsi="GHEA Grapalat" w:cs="Sylfaen"/>
          <w:sz w:val="20"/>
        </w:rPr>
        <w:t xml:space="preserve"> </w:t>
      </w:r>
      <w:proofErr w:type="spellStart"/>
      <w:r w:rsidRPr="009E1D1C">
        <w:rPr>
          <w:rFonts w:ascii="GHEA Grapalat" w:hAnsi="GHEA Grapalat" w:cs="Sylfaen"/>
          <w:sz w:val="20"/>
        </w:rPr>
        <w:t>լրանալու</w:t>
      </w:r>
      <w:r w:rsidRPr="009E1D1C">
        <w:rPr>
          <w:rFonts w:ascii="GHEA Grapalat" w:hAnsi="GHEA Grapalat" w:cs="Sylfaen"/>
          <w:sz w:val="20"/>
          <w:lang w:val="en-US"/>
        </w:rPr>
        <w:t>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հետո</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բայց</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ոչ</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ուշ</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քան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մասնակցին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պայմանագիր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անձին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վերջնաժամկետը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լրանալու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օրը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պատվիրատուն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դրա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գրավոր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տեղեկացնում</w:t>
      </w:r>
      <w:proofErr w:type="spellEnd"/>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լիազորված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մարմին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որի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հիման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վրա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մասնակիցը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ներառվում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lang w:val="en-US"/>
        </w:rPr>
        <w:t>ցուցակում</w:t>
      </w:r>
      <w:proofErr w:type="spellEnd"/>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lastRenderedPageBreak/>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7511E8C6" w14:textId="6DB5E36F" w:rsidR="00A5045F" w:rsidRDefault="00196487" w:rsidP="00EF3662">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0024543B" w:rsidRPr="00F566BF">
        <w:rPr>
          <w:rFonts w:ascii="GHEA Grapalat" w:hAnsi="GHEA Grapalat" w:cs="Tahoma"/>
          <w:sz w:val="20"/>
          <w:lang w:val="hy-AM"/>
        </w:rPr>
        <w:t>և</w:t>
      </w:r>
      <w:r w:rsidR="0024543B" w:rsidRPr="00F566BF">
        <w:rPr>
          <w:rFonts w:ascii="GHEA Grapalat" w:hAnsi="GHEA Grapalat" w:cs="Arial Armenian"/>
          <w:sz w:val="20"/>
          <w:lang w:val="hy-AM"/>
        </w:rPr>
        <w:t xml:space="preserve"> </w:t>
      </w:r>
      <w:r w:rsidR="0024543B" w:rsidRPr="00845323">
        <w:rPr>
          <w:rFonts w:ascii="GHEA Grapalat" w:hAnsi="GHEA Grapalat" w:cs="GHEA Grapalat"/>
          <w:b/>
          <w:bCs/>
          <w:color w:val="000000"/>
          <w:sz w:val="20"/>
          <w:lang w:val="hy-AM"/>
        </w:rPr>
        <w:t xml:space="preserve">միավորի առավելագույն  </w:t>
      </w:r>
      <w:r w:rsidR="0024543B">
        <w:rPr>
          <w:rFonts w:ascii="GHEA Grapalat" w:hAnsi="GHEA Grapalat" w:cs="GHEA Grapalat"/>
          <w:b/>
          <w:bCs/>
          <w:color w:val="000000"/>
          <w:sz w:val="20"/>
          <w:lang w:val="hy-AM"/>
        </w:rPr>
        <w:t>գինը</w:t>
      </w:r>
      <w:r w:rsidR="0024543B" w:rsidRPr="00845323">
        <w:rPr>
          <w:rFonts w:ascii="GHEA Grapalat" w:hAnsi="GHEA Grapalat" w:cs="GHEA Grapalat"/>
          <w:b/>
          <w:bCs/>
          <w:color w:val="000000"/>
          <w:sz w:val="20"/>
          <w:lang w:val="hy-AM"/>
        </w:rPr>
        <w:t>՝ տոկոսային արտահայտությամբ</w:t>
      </w:r>
      <w:r w:rsidR="00A5045F" w:rsidRPr="005E1F72">
        <w:rPr>
          <w:rFonts w:ascii="GHEA Grapalat" w:hAnsi="GHEA Grapalat" w:cs="Tahoma"/>
          <w:sz w:val="20"/>
          <w:lang w:val="hy-AM"/>
        </w:rPr>
        <w:t xml:space="preserve"> առաջարկների</w:t>
      </w:r>
      <w:r w:rsidR="00A5045F">
        <w:rPr>
          <w:rFonts w:ascii="GHEA Grapalat" w:hAnsi="GHEA Grapalat" w:cs="Tahoma"/>
          <w:sz w:val="20"/>
          <w:lang w:val="hy-AM"/>
        </w:rPr>
        <w:t>.</w:t>
      </w:r>
    </w:p>
    <w:p w14:paraId="09E4FB92" w14:textId="62265EDB"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368DE8E2"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127929">
        <w:rPr>
          <w:rFonts w:ascii="GHEA Grapalat" w:hAnsi="GHEA Grapalat" w:cs="Sylfaen"/>
          <w:b/>
          <w:bCs/>
          <w:sz w:val="24"/>
          <w:szCs w:val="24"/>
          <w:lang w:val="es-ES"/>
        </w:rPr>
        <w:t>«</w:t>
      </w:r>
      <w:r w:rsidR="00127929" w:rsidRPr="00127929">
        <w:rPr>
          <w:rFonts w:ascii="GHEA Grapalat" w:hAnsi="GHEA Grapalat" w:cs="Sylfaen"/>
          <w:b/>
          <w:bCs/>
          <w:sz w:val="24"/>
          <w:szCs w:val="24"/>
          <w:lang w:val="hy-AM"/>
        </w:rPr>
        <w:t>10</w:t>
      </w:r>
      <w:r w:rsidRPr="00127929">
        <w:rPr>
          <w:rFonts w:ascii="GHEA Grapalat" w:hAnsi="GHEA Grapalat" w:cs="Sylfaen"/>
          <w:b/>
          <w:bCs/>
          <w:sz w:val="24"/>
          <w:szCs w:val="24"/>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107EF646" w14:textId="77777777" w:rsidR="00D26324" w:rsidRPr="00F566BF" w:rsidRDefault="00D26324" w:rsidP="00D26324">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11"/>
      </w:r>
    </w:p>
    <w:p w14:paraId="4B670307" w14:textId="024364B9" w:rsidR="00D26324" w:rsidRPr="00A70EAF" w:rsidRDefault="00D26324" w:rsidP="00D26324">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Pr="00F566BF">
        <w:rPr>
          <w:rFonts w:ascii="GHEA Grapalat" w:hAnsi="GHEA Grapalat" w:cs="Sylfaen"/>
          <w:sz w:val="20"/>
          <w:lang w:val="af-ZA"/>
        </w:rPr>
        <w:t xml:space="preserve"> </w:t>
      </w:r>
      <w:proofErr w:type="spellStart"/>
      <w:r w:rsidRPr="00D533CD">
        <w:rPr>
          <w:rFonts w:ascii="GHEA Grapalat" w:hAnsi="GHEA Grapalat" w:cs="Sylfaen"/>
          <w:sz w:val="20"/>
        </w:rPr>
        <w:t>տուժանքի</w:t>
      </w:r>
      <w:proofErr w:type="spellEnd"/>
      <w:r w:rsidRPr="00915006">
        <w:rPr>
          <w:rFonts w:ascii="GHEA Grapalat" w:hAnsi="GHEA Grapalat" w:cs="Sylfaen"/>
          <w:sz w:val="20"/>
          <w:lang w:val="af-ZA"/>
        </w:rPr>
        <w:t xml:space="preserve"> (</w:t>
      </w:r>
      <w:proofErr w:type="spellStart"/>
      <w:r w:rsidRPr="00B01C80">
        <w:rPr>
          <w:rFonts w:ascii="GHEA Grapalat" w:hAnsi="GHEA Grapalat" w:cs="Sylfaen"/>
          <w:sz w:val="20"/>
        </w:rPr>
        <w:t>հավելված</w:t>
      </w:r>
      <w:proofErr w:type="spellEnd"/>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կամ</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բանկերի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կողմից</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տրամադրված</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երաշխիքների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ձևով</w:t>
      </w:r>
      <w:proofErr w:type="spellEnd"/>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90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12"/>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49DA85F" w14:textId="075AB506" w:rsidR="00FC2F66" w:rsidRPr="00A70EAF" w:rsidRDefault="006B1E29" w:rsidP="006B1E2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3D2BFB9F" w:rsidR="00501A05" w:rsidRPr="00A70EAF" w:rsidRDefault="00122ED4" w:rsidP="00F71502">
      <w:pPr>
        <w:jc w:val="both"/>
        <w:rPr>
          <w:rFonts w:ascii="GHEA Grapalat" w:hAnsi="GHEA Grapalat" w:cs="Arial"/>
          <w:sz w:val="20"/>
          <w:lang w:val="hy-AM"/>
        </w:rPr>
      </w:pPr>
      <w:r>
        <w:rPr>
          <w:rFonts w:ascii="GHEA Grapalat" w:hAnsi="GHEA Grapalat" w:cs="Arial"/>
          <w:sz w:val="20"/>
          <w:lang w:val="hy-AM"/>
        </w:rPr>
        <w:lastRenderedPageBreak/>
        <w:t xml:space="preserve">        </w:t>
      </w:r>
      <w:r w:rsidR="00501A05"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D913D3D" w14:textId="77777777" w:rsidR="001723D3" w:rsidRPr="00A70EAF" w:rsidRDefault="001723D3" w:rsidP="001723D3">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A70EAF">
        <w:rPr>
          <w:rStyle w:val="FootnoteReference"/>
          <w:rFonts w:ascii="GHEA Grapalat" w:hAnsi="GHEA Grapalat" w:cs="Sylfaen"/>
          <w:sz w:val="20"/>
          <w:lang w:val="hy-AM"/>
        </w:rPr>
        <w:footnoteReference w:id="13"/>
      </w:r>
    </w:p>
    <w:p w14:paraId="0220C01E" w14:textId="0EFAB7F5" w:rsidR="00DB3B2E" w:rsidRPr="009E1D1C" w:rsidRDefault="001B078F" w:rsidP="00A70EAF">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  </w:t>
      </w:r>
      <w:r w:rsidR="00F562EA"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21089E08"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020229">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D04C50" w:rsidRDefault="00281740" w:rsidP="00F96621">
      <w:pPr>
        <w:ind w:firstLine="567"/>
        <w:jc w:val="both"/>
        <w:rPr>
          <w:rFonts w:ascii="GHEA Grapalat" w:hAnsi="GHEA Grapalat" w:cs="Arial"/>
          <w:b/>
          <w:bCs/>
          <w:sz w:val="20"/>
          <w:lang w:val="hy-AM"/>
        </w:rPr>
      </w:pPr>
      <w:r w:rsidRPr="00D04C50">
        <w:rPr>
          <w:rFonts w:ascii="GHEA Grapalat" w:hAnsi="GHEA Grapalat" w:cs="Sylfaen"/>
          <w:b/>
          <w:bCs/>
          <w:sz w:val="20"/>
          <w:lang w:val="hy-AM"/>
        </w:rPr>
        <w:t xml:space="preserve">10.4 </w:t>
      </w:r>
      <w:r w:rsidR="00441C20" w:rsidRPr="00D04C50">
        <w:rPr>
          <w:rFonts w:ascii="GHEA Grapalat" w:hAnsi="GHEA Grapalat" w:cs="Arial"/>
          <w:b/>
          <w:bCs/>
          <w:sz w:val="20"/>
          <w:lang w:val="hy-AM"/>
        </w:rPr>
        <w:t>Ե</w:t>
      </w:r>
      <w:r w:rsidR="00F96621" w:rsidRPr="00D04C50">
        <w:rPr>
          <w:rFonts w:ascii="GHEA Grapalat" w:hAnsi="GHEA Grapalat" w:cs="Arial"/>
          <w:b/>
          <w:bCs/>
          <w:sz w:val="20"/>
          <w:lang w:val="hy-AM"/>
        </w:rPr>
        <w:t>թե</w:t>
      </w:r>
      <w:r w:rsidRPr="00D04C50">
        <w:rPr>
          <w:rFonts w:ascii="GHEA Grapalat" w:hAnsi="GHEA Grapalat" w:cs="Arial"/>
          <w:b/>
          <w:bCs/>
          <w:sz w:val="20"/>
          <w:lang w:val="hy-AM"/>
        </w:rPr>
        <w:t xml:space="preserve"> </w:t>
      </w:r>
      <w:r w:rsidR="00F96621" w:rsidRPr="00D04C50">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04C50">
        <w:rPr>
          <w:rFonts w:ascii="GHEA Grapalat" w:hAnsi="GHEA Grapalat" w:cs="Arial"/>
          <w:b/>
          <w:bCs/>
          <w:sz w:val="20"/>
          <w:lang w:val="hy-AM"/>
        </w:rPr>
        <w:t xml:space="preserve">որակավորման և պայմանագրի ապահովումները ներկայացվում են </w:t>
      </w:r>
      <w:r w:rsidR="00F96621" w:rsidRPr="00D04C50">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D04C50">
        <w:rPr>
          <w:rFonts w:ascii="GHEA Grapalat" w:hAnsi="GHEA Grapalat" w:cs="Arial"/>
          <w:b/>
          <w:bCs/>
          <w:sz w:val="20"/>
          <w:lang w:val="hy-AM"/>
        </w:rPr>
        <w:t>՝</w:t>
      </w:r>
    </w:p>
    <w:p w14:paraId="1FB2BD90" w14:textId="77777777" w:rsidR="00B56A92" w:rsidRPr="00D04C50" w:rsidRDefault="00543250" w:rsidP="00EF3662">
      <w:pPr>
        <w:ind w:firstLine="567"/>
        <w:jc w:val="both"/>
        <w:rPr>
          <w:rFonts w:ascii="GHEA Grapalat" w:hAnsi="GHEA Grapalat" w:cs="Arial"/>
          <w:b/>
          <w:bCs/>
          <w:sz w:val="20"/>
          <w:lang w:val="hy-AM"/>
        </w:rPr>
      </w:pPr>
      <w:r w:rsidRPr="00D04C50">
        <w:rPr>
          <w:rFonts w:ascii="GHEA Grapalat" w:hAnsi="GHEA Grapalat" w:cs="Arial"/>
          <w:b/>
          <w:bCs/>
          <w:sz w:val="20"/>
          <w:lang w:val="hy-AM"/>
        </w:rPr>
        <w:t xml:space="preserve">նախատեսված ֆինանսական միջոցները գերազանցում են </w:t>
      </w:r>
      <w:r w:rsidR="00F83E1D" w:rsidRPr="00D04C50">
        <w:rPr>
          <w:rFonts w:ascii="GHEA Grapalat" w:hAnsi="GHEA Grapalat" w:cs="Arial"/>
          <w:b/>
          <w:bCs/>
          <w:sz w:val="20"/>
          <w:lang w:val="hy-AM"/>
        </w:rPr>
        <w:t>25</w:t>
      </w:r>
      <w:r w:rsidRPr="00D04C50">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D04C50">
        <w:rPr>
          <w:rFonts w:ascii="GHEA Grapalat" w:hAnsi="GHEA Grapalat" w:cs="Arial"/>
          <w:b/>
          <w:bCs/>
          <w:sz w:val="20"/>
          <w:lang w:val="hy-AM"/>
        </w:rPr>
        <w:t xml:space="preserve">և որակավորման </w:t>
      </w:r>
      <w:r w:rsidRPr="00D04C50">
        <w:rPr>
          <w:rFonts w:ascii="GHEA Grapalat" w:hAnsi="GHEA Grapalat" w:cs="Arial"/>
          <w:b/>
          <w:bCs/>
          <w:sz w:val="20"/>
          <w:lang w:val="hy-AM"/>
        </w:rPr>
        <w:t>ապահովում</w:t>
      </w:r>
      <w:r w:rsidR="00F83E1D" w:rsidRPr="00D04C50">
        <w:rPr>
          <w:rFonts w:ascii="GHEA Grapalat" w:hAnsi="GHEA Grapalat" w:cs="Arial"/>
          <w:b/>
          <w:bCs/>
          <w:sz w:val="20"/>
          <w:lang w:val="hy-AM"/>
        </w:rPr>
        <w:t>ներ</w:t>
      </w:r>
      <w:r w:rsidRPr="00D04C50">
        <w:rPr>
          <w:rFonts w:ascii="GHEA Grapalat" w:hAnsi="GHEA Grapalat" w:cs="Arial"/>
          <w:b/>
          <w:bCs/>
          <w:sz w:val="20"/>
          <w:lang w:val="hy-AM"/>
        </w:rPr>
        <w:t xml:space="preserve">ը, հատկացված ֆինանսական միջոցների մասով, ներկայացվում է </w:t>
      </w:r>
      <w:r w:rsidR="00DB3B2E" w:rsidRPr="00D04C50">
        <w:rPr>
          <w:rFonts w:ascii="GHEA Grapalat" w:hAnsi="GHEA Grapalat" w:cs="Arial"/>
          <w:b/>
          <w:bCs/>
          <w:sz w:val="20"/>
          <w:lang w:val="hy-AM"/>
        </w:rPr>
        <w:t>բանկային</w:t>
      </w:r>
      <w:r w:rsidRPr="00D04C50">
        <w:rPr>
          <w:rFonts w:ascii="GHEA Grapalat" w:hAnsi="GHEA Grapalat" w:cs="Arial"/>
          <w:b/>
          <w:bCs/>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26E7FAA7" w:rsidR="003D0C33" w:rsidRDefault="000563AA"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003D0C33" w:rsidRPr="009E1D1C">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sidR="003D0C33">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14"/>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21908973"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A5045F" w:rsidRPr="003815BD">
        <w:rPr>
          <w:rFonts w:ascii="GHEA Grapalat" w:hAnsi="GHEA Grapalat" w:cs="Sylfaen"/>
          <w:b/>
          <w:sz w:val="20"/>
          <w:lang w:val="ru-RU"/>
        </w:rPr>
        <w:t>ընթացակարգին</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մասնակցելու</w:t>
      </w:r>
      <w:r w:rsidR="00A5045F" w:rsidRPr="00B112C0">
        <w:rPr>
          <w:rFonts w:ascii="GHEA Grapalat" w:hAnsi="GHEA Grapalat" w:cs="Sylfaen"/>
          <w:b/>
          <w:sz w:val="20"/>
          <w:lang w:val="es-ES"/>
        </w:rPr>
        <w:t xml:space="preserve"> </w:t>
      </w:r>
      <w:r w:rsidR="00A5045F" w:rsidRPr="003815BD">
        <w:rPr>
          <w:rFonts w:ascii="GHEA Grapalat" w:hAnsi="GHEA Grapalat" w:cs="Sylfaen"/>
          <w:b/>
          <w:sz w:val="20"/>
          <w:lang w:val="ru-RU"/>
        </w:rPr>
        <w:t>դիմում</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հայտարարություն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համաձայն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w:t>
      </w:r>
      <w:r w:rsidR="00A5045F" w:rsidRPr="003815BD">
        <w:rPr>
          <w:rFonts w:ascii="GHEA Grapalat" w:hAnsi="GHEA Grapalat" w:cs="Sylfaen"/>
          <w:b/>
          <w:sz w:val="20"/>
          <w:lang w:val="ru-RU"/>
        </w:rPr>
        <w:t>ավելված</w:t>
      </w:r>
      <w:r w:rsidR="00A5045F" w:rsidRPr="00B112C0">
        <w:rPr>
          <w:rFonts w:ascii="GHEA Grapalat" w:hAnsi="GHEA Grapalat" w:cs="Sylfaen"/>
          <w:b/>
          <w:sz w:val="20"/>
          <w:lang w:val="es-ES"/>
        </w:rPr>
        <w:t xml:space="preserve"> N 1-</w:t>
      </w:r>
      <w:r w:rsidR="00A5045F" w:rsidRPr="00B112C0">
        <w:rPr>
          <w:rFonts w:ascii="GHEA Grapalat" w:hAnsi="GHEA Grapalat" w:cs="Sylfaen"/>
          <w:b/>
          <w:sz w:val="20"/>
          <w:lang w:val="ru-RU"/>
        </w:rPr>
        <w:t>ի</w:t>
      </w:r>
      <w:r w:rsidR="00A5045F">
        <w:rPr>
          <w:rFonts w:ascii="GHEA Grapalat" w:hAnsi="GHEA Grapalat" w:cs="Sylfaen"/>
          <w:b/>
          <w:sz w:val="20"/>
          <w:lang w:val="hy-AM"/>
        </w:rPr>
        <w:t>,</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Եթե</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մասնակիցը</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չի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հանդիսանում</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ՀՀ</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ռեզիդենտ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իրական</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շահառուների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վերաբերյալ</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հայտարարագիր</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հավելված</w:t>
      </w:r>
      <w:r w:rsidR="00A5045F" w:rsidRPr="00B112C0">
        <w:rPr>
          <w:rFonts w:ascii="GHEA Grapalat" w:hAnsi="GHEA Grapalat" w:cs="Sylfaen"/>
          <w:b/>
          <w:sz w:val="20"/>
          <w:lang w:val="es-ES"/>
        </w:rPr>
        <w:t xml:space="preserve"> 1.</w:t>
      </w:r>
      <w:r w:rsidR="00520884">
        <w:rPr>
          <w:rFonts w:ascii="GHEA Grapalat" w:hAnsi="GHEA Grapalat" w:cs="Sylfaen"/>
          <w:b/>
          <w:sz w:val="20"/>
          <w:lang w:val="hy-AM"/>
        </w:rPr>
        <w:t>2</w:t>
      </w:r>
      <w:r w:rsidR="00A5045F" w:rsidRPr="00B112C0">
        <w:rPr>
          <w:rFonts w:ascii="GHEA Grapalat" w:hAnsi="GHEA Grapalat" w:cs="Sylfaen"/>
          <w:b/>
          <w:sz w:val="20"/>
          <w:lang w:val="es-ES"/>
        </w:rPr>
        <w:t>-</w:t>
      </w:r>
      <w:r w:rsidR="00A5045F" w:rsidRPr="00B112C0">
        <w:rPr>
          <w:rFonts w:ascii="GHEA Grapalat" w:hAnsi="GHEA Grapalat" w:cs="Sylfaen"/>
          <w:b/>
          <w:sz w:val="20"/>
          <w:lang w:val="ru-RU"/>
        </w:rPr>
        <w:t>ի</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ըստ</w:t>
      </w:r>
      <w:r w:rsidR="00A5045F" w:rsidRPr="00B112C0">
        <w:rPr>
          <w:rFonts w:ascii="GHEA Grapalat" w:hAnsi="GHEA Grapalat" w:cs="Sylfaen"/>
          <w:b/>
          <w:sz w:val="20"/>
          <w:lang w:val="es-ES"/>
        </w:rPr>
        <w:t xml:space="preserve"> </w:t>
      </w:r>
      <w:r w:rsidR="00A5045F" w:rsidRPr="00B112C0">
        <w:rPr>
          <w:rFonts w:ascii="GHEA Grapalat" w:hAnsi="GHEA Grapalat" w:cs="Sylfaen"/>
          <w:b/>
          <w:sz w:val="20"/>
          <w:lang w:val="ru-RU"/>
        </w:rPr>
        <w:t>անհրաժեշտության</w:t>
      </w:r>
      <w:r w:rsidR="00A5045F" w:rsidRPr="00B112C0">
        <w:rPr>
          <w:rFonts w:ascii="GHEA Grapalat" w:hAnsi="GHEA Grapalat" w:cs="Sylfaen"/>
          <w:b/>
          <w:sz w:val="20"/>
          <w:lang w:val="es-ES"/>
        </w:rPr>
        <w:t xml:space="preserve"> /zip </w:t>
      </w:r>
      <w:r w:rsidR="00A5045F" w:rsidRPr="00B112C0">
        <w:rPr>
          <w:rFonts w:ascii="GHEA Grapalat" w:hAnsi="GHEA Grapalat" w:cs="Sylfaen"/>
          <w:b/>
          <w:sz w:val="20"/>
          <w:lang w:val="ru-RU"/>
        </w:rPr>
        <w:t>ֆայլ</w:t>
      </w:r>
      <w:r w:rsidR="00A5045F"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15"/>
      </w:r>
    </w:p>
    <w:p w14:paraId="53288491" w14:textId="77777777" w:rsidR="00BC0648" w:rsidRPr="004F02AD" w:rsidRDefault="00BC0648" w:rsidP="00BC0648">
      <w:pPr>
        <w:ind w:firstLine="567"/>
        <w:jc w:val="both"/>
        <w:rPr>
          <w:rFonts w:ascii="GHEA Grapalat" w:hAnsi="GHEA Grapalat"/>
          <w:sz w:val="20"/>
          <w:vertAlign w:val="superscript"/>
          <w:lang w:val="af-ZA"/>
        </w:rPr>
      </w:pPr>
      <w:r w:rsidRPr="004F02AD">
        <w:rPr>
          <w:rFonts w:ascii="GHEA Grapalat" w:hAnsi="GHEA Grapalat" w:cs="Sylfaen"/>
          <w:sz w:val="20"/>
          <w:lang w:val="af-ZA"/>
        </w:rPr>
        <w:t xml:space="preserve">2.4 </w:t>
      </w:r>
      <w:r w:rsidRPr="004F02AD">
        <w:rPr>
          <w:rFonts w:ascii="GHEA Grapalat" w:hAnsi="GHEA Grapalat" w:cs="Sylfaen"/>
          <w:sz w:val="20"/>
          <w:lang w:val="hy-AM"/>
        </w:rPr>
        <w:t>հայտի</w:t>
      </w:r>
      <w:r w:rsidRPr="004F02AD">
        <w:rPr>
          <w:rFonts w:ascii="GHEA Grapalat" w:hAnsi="GHEA Grapalat" w:cs="Sylfaen"/>
          <w:sz w:val="20"/>
          <w:lang w:val="af-ZA"/>
        </w:rPr>
        <w:t xml:space="preserve"> </w:t>
      </w:r>
      <w:r w:rsidRPr="004F02AD">
        <w:rPr>
          <w:rFonts w:ascii="GHEA Grapalat" w:hAnsi="GHEA Grapalat" w:cs="Sylfaen"/>
          <w:sz w:val="20"/>
          <w:lang w:val="hy-AM"/>
        </w:rPr>
        <w:t>ապահովում, որը ներկայացվում է կանխիկ փողի կամ բանկային երաշխիքի ձևով</w:t>
      </w:r>
      <w:r w:rsidRPr="004F02AD">
        <w:rPr>
          <w:rFonts w:ascii="GHEA Grapalat" w:hAnsi="GHEA Grapalat" w:cs="Sylfaen"/>
          <w:sz w:val="20"/>
          <w:lang w:val="af-ZA"/>
        </w:rPr>
        <w:t xml:space="preserve"> (</w:t>
      </w:r>
      <w:proofErr w:type="spellStart"/>
      <w:r w:rsidRPr="004F02AD">
        <w:rPr>
          <w:rFonts w:ascii="GHEA Grapalat" w:hAnsi="GHEA Grapalat" w:cs="Sylfaen"/>
          <w:sz w:val="20"/>
        </w:rPr>
        <w:t>հավելված</w:t>
      </w:r>
      <w:proofErr w:type="spellEnd"/>
      <w:r w:rsidRPr="004F02AD">
        <w:rPr>
          <w:rFonts w:ascii="GHEA Grapalat" w:hAnsi="GHEA Grapalat" w:cs="Sylfaen"/>
          <w:sz w:val="20"/>
          <w:lang w:val="af-ZA"/>
        </w:rPr>
        <w:t xml:space="preserve"> N 3)</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6"/>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48349313" w14:textId="5995E03B" w:rsidR="00A5045F" w:rsidRDefault="00096865" w:rsidP="00A5045F">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A5045F" w:rsidRPr="00DD5C4E">
        <w:rPr>
          <w:rFonts w:ascii="GHEA Grapalat" w:hAnsi="GHEA Grapalat"/>
          <w:b/>
          <w:sz w:val="20"/>
          <w:szCs w:val="20"/>
          <w:lang w:val="hy-AM"/>
        </w:rPr>
        <w:t>տոկոսային արտահայտությամբ</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համաձայն</w:t>
      </w:r>
      <w:r w:rsidR="00A5045F" w:rsidRPr="00DD5C4E">
        <w:rPr>
          <w:rFonts w:ascii="GHEA Grapalat" w:hAnsi="GHEA Grapalat" w:cs="Sylfaen"/>
          <w:sz w:val="20"/>
          <w:lang w:val="af-ZA"/>
        </w:rPr>
        <w:t xml:space="preserve"> </w:t>
      </w:r>
      <w:r w:rsidR="00A5045F" w:rsidRPr="00DD5C4E">
        <w:rPr>
          <w:rFonts w:ascii="GHEA Grapalat" w:hAnsi="GHEA Grapalat" w:cs="Sylfaen"/>
          <w:sz w:val="20"/>
          <w:lang w:val="hy-AM"/>
        </w:rPr>
        <w:t>հավելված</w:t>
      </w:r>
      <w:r w:rsidR="00A5045F" w:rsidRPr="00DD5C4E">
        <w:rPr>
          <w:rFonts w:ascii="GHEA Grapalat" w:hAnsi="GHEA Grapalat" w:cs="Sylfaen"/>
          <w:sz w:val="20"/>
          <w:lang w:val="af-ZA"/>
        </w:rPr>
        <w:t xml:space="preserve"> N 2-</w:t>
      </w:r>
      <w:r w:rsidR="00A5045F" w:rsidRPr="00DD5C4E">
        <w:rPr>
          <w:rFonts w:ascii="GHEA Grapalat" w:hAnsi="GHEA Grapalat" w:cs="Sylfaen"/>
          <w:sz w:val="20"/>
          <w:lang w:val="hy-AM"/>
        </w:rPr>
        <w:t>ի</w:t>
      </w:r>
      <w:r w:rsidR="00A5045F">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5045F">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5045F">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5045F">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5045F">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5045F">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 1</w:t>
      </w:r>
    </w:p>
    <w:p w14:paraId="6414FAF0" w14:textId="08565398"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5152D2">
        <w:rPr>
          <w:rFonts w:ascii="GHEA Grapalat" w:hAnsi="GHEA Grapalat"/>
          <w:b/>
          <w:lang w:val="es-ES"/>
        </w:rPr>
        <w:t>ԵՔ-ԳՀԾՁԲ-</w:t>
      </w:r>
      <w:r w:rsidR="00B8251C">
        <w:rPr>
          <w:rFonts w:ascii="GHEA Grapalat" w:hAnsi="GHEA Grapalat"/>
          <w:b/>
          <w:lang w:val="es-ES"/>
        </w:rPr>
        <w:t>24/92</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3A24DE4C" w:rsidR="00B2572B" w:rsidRPr="00F566BF" w:rsidRDefault="00CD1686"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C764DFF" w:rsidR="00B2572B" w:rsidRPr="00F566BF" w:rsidRDefault="00A67723"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F566BF">
        <w:rPr>
          <w:rFonts w:ascii="GHEA Grapalat" w:hAnsi="GHEA Grapalat" w:cs="Sylfaen"/>
          <w:color w:val="auto"/>
          <w:sz w:val="24"/>
          <w:szCs w:val="24"/>
          <w:lang w:val="es-ES"/>
        </w:rPr>
        <w:t>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71CA1D97"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00520884">
        <w:rPr>
          <w:rFonts w:ascii="GHEA Grapalat" w:hAnsi="GHEA Grapalat"/>
          <w:lang w:val="es-ES"/>
        </w:rPr>
        <w:t>ԵՔ-ԳՀԾՁԲ-</w:t>
      </w:r>
      <w:r w:rsidR="00B8251C">
        <w:rPr>
          <w:rFonts w:ascii="GHEA Grapalat" w:hAnsi="GHEA Grapalat"/>
          <w:lang w:val="es-ES"/>
        </w:rPr>
        <w:t>24/92</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E7C27AB" w:rsidR="00B2572B" w:rsidRPr="00F566BF" w:rsidRDefault="00CD168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հանդիսանում</w:t>
      </w:r>
      <w:proofErr w:type="spellEnd"/>
      <w:r w:rsidRPr="00F566BF">
        <w:rPr>
          <w:rFonts w:ascii="GHEA Grapalat" w:hAnsi="GHEA Grapalat" w:cs="Sylfaen"/>
          <w:sz w:val="20"/>
          <w:szCs w:val="20"/>
          <w:lang w:val="es-ES"/>
        </w:rPr>
        <w:t xml:space="preserve">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անվանումը</w:t>
      </w:r>
      <w:proofErr w:type="spellEnd"/>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6EDE82C9"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5152D2">
        <w:rPr>
          <w:rFonts w:ascii="GHEA Grapalat" w:hAnsi="GHEA Grapalat" w:cs="Arial"/>
          <w:sz w:val="20"/>
          <w:szCs w:val="20"/>
          <w:lang w:val="es-ES"/>
        </w:rPr>
        <w:t>ԵՔ-ԳՀԾՁԲ-</w:t>
      </w:r>
      <w:r w:rsidR="00B8251C">
        <w:rPr>
          <w:rFonts w:ascii="GHEA Grapalat" w:hAnsi="GHEA Grapalat" w:cs="Arial"/>
          <w:sz w:val="20"/>
          <w:szCs w:val="20"/>
          <w:lang w:val="es-ES"/>
        </w:rPr>
        <w:t>24/92</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2F52C51D"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5152D2">
        <w:rPr>
          <w:rFonts w:ascii="GHEA Grapalat" w:hAnsi="GHEA Grapalat" w:cs="Sylfaen"/>
          <w:sz w:val="22"/>
          <w:szCs w:val="22"/>
          <w:lang w:val="hy-AM"/>
        </w:rPr>
        <w:t>ԵՔ-ԳՀԾՁԲ-</w:t>
      </w:r>
      <w:r w:rsidR="00B8251C">
        <w:rPr>
          <w:rFonts w:ascii="GHEA Grapalat" w:hAnsi="GHEA Grapalat" w:cs="Sylfaen"/>
          <w:sz w:val="22"/>
          <w:szCs w:val="22"/>
          <w:lang w:val="hy-AM"/>
        </w:rPr>
        <w:t>24/92</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գնանշման</w:t>
      </w:r>
      <w:proofErr w:type="spellEnd"/>
      <w:r w:rsidR="00520884">
        <w:rPr>
          <w:rFonts w:ascii="GHEA Grapalat" w:hAnsi="GHEA Grapalat" w:cs="Arial"/>
          <w:sz w:val="20"/>
          <w:szCs w:val="20"/>
          <w:lang w:val="es-ES"/>
        </w:rPr>
        <w:t xml:space="preserve"> </w:t>
      </w:r>
      <w:proofErr w:type="spellStart"/>
      <w:r w:rsidR="00520884">
        <w:rPr>
          <w:rFonts w:ascii="GHEA Grapalat" w:hAnsi="GHEA Grapalat" w:cs="Arial"/>
          <w:sz w:val="20"/>
          <w:szCs w:val="20"/>
          <w:lang w:val="es-ES"/>
        </w:rPr>
        <w:t>հարցմա</w:t>
      </w:r>
      <w:r w:rsidR="006C3873" w:rsidRPr="00F71502">
        <w:rPr>
          <w:rFonts w:ascii="GHEA Grapalat" w:hAnsi="GHEA Grapalat" w:cs="Arial"/>
          <w:sz w:val="20"/>
          <w:szCs w:val="20"/>
          <w:lang w:val="es-ES"/>
        </w:rPr>
        <w:t>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հիսուն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տոկոս</w:t>
      </w:r>
      <w:proofErr w:type="spellEnd"/>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շահառուների</w:t>
      </w:r>
      <w:proofErr w:type="spellEnd"/>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39514CC9"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B8251C">
        <w:rPr>
          <w:rFonts w:ascii="GHEA Grapalat" w:hAnsi="GHEA Grapalat"/>
          <w:b/>
          <w:lang w:val="hy-AM"/>
        </w:rPr>
        <w:t>24/92</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1A148E" w:rsidR="00161442" w:rsidRDefault="00CD1686"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395D8DF4" w14:textId="77777777" w:rsidR="00A5045F" w:rsidRPr="004B2068" w:rsidRDefault="00A5045F" w:rsidP="00A5045F">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551B938E" w14:textId="1237885E" w:rsidR="00A5045F" w:rsidRPr="007320DA" w:rsidRDefault="00A5045F" w:rsidP="00A5045F">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ԵՔ-ԳՀԾՁԲ-</w:t>
      </w:r>
      <w:r w:rsidR="00B8251C">
        <w:rPr>
          <w:rFonts w:ascii="GHEA Grapalat" w:hAnsi="GHEA Grapalat"/>
          <w:b/>
          <w:lang w:val="hy-AM"/>
        </w:rPr>
        <w:t>24/92</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1DF8A2E1" w14:textId="5A80FEFC" w:rsidR="00A5045F" w:rsidRPr="007320DA" w:rsidRDefault="00A5045F" w:rsidP="00A5045F">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w:t>
      </w:r>
      <w:r w:rsidR="00C03509">
        <w:rPr>
          <w:rFonts w:ascii="GHEA Grapalat" w:hAnsi="GHEA Grapalat" w:cs="Sylfaen"/>
          <w:b/>
          <w:lang w:val="hy-AM"/>
        </w:rPr>
        <w:t>ան</w:t>
      </w:r>
      <w:r w:rsidRPr="007320DA">
        <w:rPr>
          <w:rFonts w:ascii="GHEA Grapalat" w:hAnsi="GHEA Grapalat" w:cs="Arial"/>
          <w:b/>
          <w:lang w:val="hy-AM"/>
        </w:rPr>
        <w:t xml:space="preserve"> </w:t>
      </w:r>
      <w:r w:rsidRPr="007320DA">
        <w:rPr>
          <w:rFonts w:ascii="GHEA Grapalat" w:hAnsi="GHEA Grapalat" w:cs="Sylfaen"/>
          <w:b/>
          <w:lang w:val="hy-AM"/>
        </w:rPr>
        <w:t>հրավերի</w:t>
      </w:r>
    </w:p>
    <w:p w14:paraId="668D419E" w14:textId="77777777" w:rsidR="00A5045F" w:rsidRPr="007320DA" w:rsidRDefault="00A5045F" w:rsidP="00A5045F">
      <w:pPr>
        <w:rPr>
          <w:rFonts w:ascii="GHEA Grapalat" w:hAnsi="GHEA Grapalat"/>
          <w:lang w:val="hy-AM"/>
        </w:rPr>
      </w:pPr>
    </w:p>
    <w:p w14:paraId="541B26DC" w14:textId="77777777" w:rsidR="00A5045F" w:rsidRPr="007320DA" w:rsidRDefault="00A5045F" w:rsidP="00A5045F">
      <w:pPr>
        <w:ind w:firstLine="567"/>
        <w:jc w:val="center"/>
        <w:rPr>
          <w:rFonts w:ascii="GHEA Grapalat" w:hAnsi="GHEA Grapalat"/>
          <w:sz w:val="20"/>
          <w:lang w:val="hy-AM"/>
        </w:rPr>
      </w:pPr>
    </w:p>
    <w:p w14:paraId="30AEA54F" w14:textId="77777777" w:rsidR="00A5045F" w:rsidRPr="002C412C" w:rsidRDefault="00A5045F" w:rsidP="00A5045F">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370883F1" w14:textId="77777777" w:rsidR="00A5045F" w:rsidRPr="007320DA" w:rsidRDefault="00A5045F" w:rsidP="00A5045F">
      <w:pPr>
        <w:ind w:firstLine="567"/>
        <w:rPr>
          <w:rFonts w:ascii="GHEA Grapalat" w:hAnsi="GHEA Grapalat"/>
          <w:lang w:val="hy-AM"/>
        </w:rPr>
      </w:pPr>
    </w:p>
    <w:p w14:paraId="5CBA8FE3" w14:textId="340509CC" w:rsidR="00A5045F" w:rsidRPr="007320DA" w:rsidRDefault="00A5045F" w:rsidP="00A5045F">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ԵՔ-ԳՀ</w:t>
      </w:r>
      <w:r>
        <w:rPr>
          <w:rFonts w:ascii="GHEA Grapalat" w:hAnsi="GHEA Grapalat" w:cs="Arial"/>
          <w:sz w:val="20"/>
          <w:szCs w:val="20"/>
          <w:lang w:val="hy-AM"/>
        </w:rPr>
        <w:t>Ծ</w:t>
      </w:r>
      <w:r>
        <w:rPr>
          <w:rFonts w:ascii="GHEA Grapalat" w:hAnsi="GHEA Grapalat" w:cs="Arial"/>
          <w:sz w:val="20"/>
          <w:szCs w:val="20"/>
          <w:lang w:val="es-ES"/>
        </w:rPr>
        <w:t>ՁԲ-</w:t>
      </w:r>
      <w:r w:rsidR="00B8251C">
        <w:rPr>
          <w:rFonts w:ascii="GHEA Grapalat" w:hAnsi="GHEA Grapalat" w:cs="Arial"/>
          <w:sz w:val="20"/>
          <w:szCs w:val="20"/>
          <w:lang w:val="es-ES"/>
        </w:rPr>
        <w:t>24/92</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7C2EE169" w14:textId="77777777" w:rsidR="00A5045F" w:rsidRPr="002109D7" w:rsidRDefault="00A5045F" w:rsidP="00A5045F">
      <w:pPr>
        <w:ind w:firstLine="567"/>
        <w:jc w:val="both"/>
        <w:rPr>
          <w:rFonts w:ascii="GHEA Grapalat" w:hAnsi="GHEA Grapalat" w:cs="Arial"/>
          <w:lang w:val="hy-AM"/>
        </w:rPr>
      </w:pPr>
      <w:bookmarkStart w:id="8" w:name="_Hlk23147299"/>
      <w:r w:rsidRPr="007320DA">
        <w:rPr>
          <w:rFonts w:ascii="GHEA Grapalat" w:hAnsi="GHEA Grapalat" w:cs="Sylfaen"/>
          <w:vertAlign w:val="superscript"/>
          <w:lang w:val="hy-AM"/>
        </w:rPr>
        <w:t xml:space="preserve">                                                                                     մասնակցի անվանումը</w:t>
      </w:r>
    </w:p>
    <w:bookmarkEnd w:id="8"/>
    <w:p w14:paraId="2D8A7334" w14:textId="77777777" w:rsidR="00A5045F" w:rsidRDefault="00A5045F" w:rsidP="00A5045F">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337267AF" w14:textId="77777777" w:rsidR="00A5045F" w:rsidRPr="007320DA" w:rsidRDefault="00A5045F" w:rsidP="00A5045F">
      <w:pPr>
        <w:jc w:val="both"/>
        <w:rPr>
          <w:rFonts w:ascii="GHEA Grapalat" w:hAnsi="GHEA Grapalat"/>
          <w:sz w:val="20"/>
          <w:lang w:val="hy-AM"/>
        </w:rPr>
      </w:pPr>
    </w:p>
    <w:p w14:paraId="47007D97" w14:textId="77777777" w:rsidR="00A5045F" w:rsidRPr="000334AF" w:rsidRDefault="00A5045F" w:rsidP="00A5045F">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A5045F" w:rsidRPr="00147432" w14:paraId="0BDAC8F4" w14:textId="77777777" w:rsidTr="00300C8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DEDB99" w14:textId="77777777" w:rsidR="00A5045F" w:rsidRPr="005D10D0" w:rsidRDefault="00A5045F" w:rsidP="00300C82">
            <w:pPr>
              <w:jc w:val="center"/>
              <w:rPr>
                <w:rFonts w:ascii="GHEA Grapalat" w:hAnsi="GHEA Grapalat"/>
                <w:sz w:val="18"/>
                <w:lang w:val="hy-AM"/>
              </w:rPr>
            </w:pPr>
            <w:r>
              <w:rPr>
                <w:rFonts w:ascii="GHEA Grapalat" w:hAnsi="GHEA Grapalat"/>
                <w:sz w:val="18"/>
                <w:lang w:val="hy-AM"/>
              </w:rPr>
              <w:t>Չ</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189B834E" w14:textId="77777777" w:rsidR="00A5045F" w:rsidRPr="005D10D0" w:rsidRDefault="00A5045F" w:rsidP="00300C82">
            <w:pPr>
              <w:jc w:val="center"/>
              <w:rPr>
                <w:rFonts w:ascii="GHEA Grapalat" w:hAnsi="GHEA Grapalat" w:cs="Arial"/>
                <w:sz w:val="20"/>
                <w:szCs w:val="20"/>
                <w:lang w:val="hy-AM"/>
              </w:rPr>
            </w:pPr>
            <w:r w:rsidRPr="005D10D0">
              <w:rPr>
                <w:rFonts w:ascii="GHEA Grapalat" w:hAnsi="GHEA Grapalat" w:cs="Arial"/>
                <w:sz w:val="20"/>
                <w:szCs w:val="20"/>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DC056FD" w14:textId="77777777" w:rsidR="00E446DD" w:rsidRDefault="00E446DD" w:rsidP="00E446DD">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3F4A7EB" w14:textId="76D5DE4E" w:rsidR="00A5045F" w:rsidRPr="00B931A0" w:rsidRDefault="00E446DD" w:rsidP="00E446DD">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A5045F" w:rsidRPr="00147432" w14:paraId="6B7D05B7" w14:textId="77777777" w:rsidTr="00D91533">
        <w:trPr>
          <w:trHeight w:val="20"/>
          <w:jc w:val="center"/>
        </w:trPr>
        <w:tc>
          <w:tcPr>
            <w:tcW w:w="1136" w:type="dxa"/>
            <w:vMerge w:val="restart"/>
            <w:tcBorders>
              <w:top w:val="single" w:sz="4" w:space="0" w:color="auto"/>
              <w:left w:val="single" w:sz="4" w:space="0" w:color="auto"/>
              <w:right w:val="single" w:sz="4" w:space="0" w:color="auto"/>
            </w:tcBorders>
            <w:vAlign w:val="center"/>
          </w:tcPr>
          <w:p w14:paraId="635BDF60" w14:textId="77777777" w:rsidR="00A5045F" w:rsidRDefault="00A5045F" w:rsidP="00300C8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5695628E" w14:textId="1F5904DD" w:rsidR="00A5045F" w:rsidRPr="00A5045F" w:rsidRDefault="009F720A" w:rsidP="009F720A">
            <w:pPr>
              <w:ind w:firstLine="102"/>
              <w:jc w:val="center"/>
              <w:rPr>
                <w:rFonts w:ascii="GHEA Grapalat" w:hAnsi="GHEA Grapalat" w:cs="Arial"/>
                <w:sz w:val="20"/>
                <w:szCs w:val="20"/>
                <w:lang w:val="hy-AM"/>
              </w:rPr>
            </w:pPr>
            <w:r w:rsidRPr="009F720A">
              <w:rPr>
                <w:rFonts w:ascii="GHEA Grapalat" w:hAnsi="GHEA Grapalat"/>
                <w:iCs/>
                <w:color w:val="000000"/>
                <w:sz w:val="18"/>
                <w:szCs w:val="18"/>
                <w:lang w:val="hy-AM"/>
              </w:rPr>
              <w:t>Երևան համայնքի տարածքում հրատապ լուծում պահանջող և չնախատեսված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BF2C504" w14:textId="22F9C8F7" w:rsidR="00A5045F" w:rsidRPr="00B931A0" w:rsidRDefault="00E446DD" w:rsidP="00300C8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D91533" w14:paraId="4294C501" w14:textId="77777777" w:rsidTr="00D91533">
        <w:trPr>
          <w:trHeight w:val="20"/>
          <w:jc w:val="center"/>
        </w:trPr>
        <w:tc>
          <w:tcPr>
            <w:tcW w:w="1136" w:type="dxa"/>
            <w:vMerge/>
            <w:tcBorders>
              <w:top w:val="single" w:sz="4" w:space="0" w:color="auto"/>
              <w:left w:val="single" w:sz="4" w:space="0" w:color="auto"/>
              <w:right w:val="single" w:sz="4" w:space="0" w:color="auto"/>
            </w:tcBorders>
            <w:vAlign w:val="center"/>
          </w:tcPr>
          <w:p w14:paraId="36512076" w14:textId="77777777" w:rsidR="00D91533" w:rsidRDefault="00D91533" w:rsidP="00D91533">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615726C2"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CFDC7ED" w14:textId="77777777" w:rsidR="00D91533" w:rsidRPr="00BB676C" w:rsidRDefault="00D91533" w:rsidP="00D91533">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13562D4" w14:textId="1EEB8858" w:rsidR="00D91533" w:rsidRPr="005B0829" w:rsidRDefault="00D91533" w:rsidP="00D91533">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081D49DE" w14:textId="77777777" w:rsidR="00D91533" w:rsidRPr="00F3345F" w:rsidRDefault="00D91533" w:rsidP="00D91533">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66A77DDF" w14:textId="77777777" w:rsidR="00D91533" w:rsidRPr="000334AF" w:rsidRDefault="00D91533" w:rsidP="00D91533">
            <w:pPr>
              <w:jc w:val="center"/>
              <w:rPr>
                <w:rFonts w:ascii="GHEA Grapalat" w:hAnsi="GHEA Grapalat"/>
                <w:lang w:val="hy-AM"/>
              </w:rPr>
            </w:pPr>
          </w:p>
        </w:tc>
      </w:tr>
      <w:tr w:rsidR="00D91533" w14:paraId="2600BFBB" w14:textId="77777777" w:rsidTr="00D91533">
        <w:trPr>
          <w:trHeight w:val="20"/>
          <w:jc w:val="center"/>
        </w:trPr>
        <w:tc>
          <w:tcPr>
            <w:tcW w:w="1136" w:type="dxa"/>
            <w:vMerge/>
            <w:tcBorders>
              <w:left w:val="single" w:sz="4" w:space="0" w:color="auto"/>
              <w:bottom w:val="single" w:sz="4" w:space="0" w:color="auto"/>
              <w:right w:val="single" w:sz="4" w:space="0" w:color="auto"/>
            </w:tcBorders>
            <w:vAlign w:val="center"/>
          </w:tcPr>
          <w:p w14:paraId="60568DE7" w14:textId="77777777" w:rsidR="00D91533" w:rsidRPr="007320DA" w:rsidRDefault="00D91533" w:rsidP="00D91533">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738ECF40" w14:textId="77777777" w:rsidR="00D91533" w:rsidRDefault="00D91533" w:rsidP="00D91533">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71FF72DF" w14:textId="77777777" w:rsidR="00D91533" w:rsidRPr="005B0829" w:rsidRDefault="00D91533" w:rsidP="00D91533">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660CE8C4" w14:textId="6FE6C015" w:rsidR="00D91533" w:rsidRPr="00F3345F" w:rsidRDefault="00D91533" w:rsidP="00D91533">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184AA1CA" w14:textId="77777777" w:rsidR="00D91533" w:rsidRPr="00A554D4" w:rsidRDefault="00D91533" w:rsidP="00D91533">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022D7C28" w14:textId="77777777" w:rsidR="00D91533" w:rsidRPr="000334AF" w:rsidRDefault="00D91533" w:rsidP="00D91533">
            <w:pPr>
              <w:jc w:val="center"/>
              <w:rPr>
                <w:rFonts w:ascii="GHEA Grapalat" w:hAnsi="GHEA Grapalat"/>
                <w:lang w:val="hy-AM"/>
              </w:rPr>
            </w:pPr>
          </w:p>
        </w:tc>
      </w:tr>
    </w:tbl>
    <w:p w14:paraId="05C8416E" w14:textId="77777777" w:rsidR="00A5045F" w:rsidRPr="005E1F72" w:rsidRDefault="00A5045F" w:rsidP="00A5045F">
      <w:pPr>
        <w:rPr>
          <w:rFonts w:ascii="GHEA Grapalat" w:hAnsi="GHEA Grapalat"/>
          <w:sz w:val="18"/>
          <w:szCs w:val="18"/>
          <w:lang w:val="es-ES"/>
        </w:rPr>
      </w:pPr>
    </w:p>
    <w:p w14:paraId="6E82D0EE" w14:textId="77777777" w:rsidR="00A5045F" w:rsidRDefault="00A5045F" w:rsidP="00A5045F">
      <w:pPr>
        <w:ind w:left="720" w:firstLine="720"/>
        <w:jc w:val="both"/>
        <w:rPr>
          <w:rFonts w:ascii="GHEA Grapalat" w:hAnsi="GHEA Grapalat"/>
          <w:sz w:val="20"/>
          <w:lang w:val="hy-AM"/>
        </w:rPr>
      </w:pPr>
    </w:p>
    <w:p w14:paraId="2B962E9A" w14:textId="77777777" w:rsidR="00A5045F" w:rsidRPr="005E1F72" w:rsidRDefault="00A5045F" w:rsidP="00A5045F">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3B869267" w14:textId="77777777" w:rsidR="00A5045F" w:rsidRPr="005E1F72" w:rsidRDefault="00A5045F" w:rsidP="00A5045F">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4AB45B2"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 xml:space="preserve">    </w:t>
      </w:r>
    </w:p>
    <w:p w14:paraId="299D940F" w14:textId="77777777" w:rsidR="00A5045F" w:rsidRPr="005E1F72" w:rsidRDefault="00A5045F" w:rsidP="00A5045F">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7"/>
      </w:r>
      <w:r w:rsidRPr="005E1F72">
        <w:rPr>
          <w:rFonts w:ascii="GHEA Grapalat" w:hAnsi="GHEA Grapalat"/>
          <w:sz w:val="20"/>
          <w:lang w:val="hy-AM"/>
        </w:rPr>
        <w:tab/>
      </w:r>
      <w:r w:rsidRPr="005E1F72">
        <w:rPr>
          <w:rFonts w:ascii="GHEA Grapalat" w:hAnsi="GHEA Grapalat"/>
          <w:sz w:val="20"/>
          <w:lang w:val="hy-AM"/>
        </w:rPr>
        <w:tab/>
        <w:t xml:space="preserve"> </w:t>
      </w:r>
    </w:p>
    <w:p w14:paraId="1D45C77D" w14:textId="77777777" w:rsidR="00A5045F" w:rsidRDefault="00A5045F" w:rsidP="00A5045F">
      <w:pPr>
        <w:jc w:val="right"/>
        <w:rPr>
          <w:rFonts w:ascii="GHEA Grapalat" w:hAnsi="GHEA Grapalat"/>
          <w:sz w:val="20"/>
          <w:lang w:val="hy-AM"/>
        </w:rPr>
      </w:pPr>
    </w:p>
    <w:p w14:paraId="0266132A" w14:textId="15623D4C" w:rsidR="00662084" w:rsidRPr="00662084" w:rsidRDefault="00A5045F" w:rsidP="00662084">
      <w:pPr>
        <w:jc w:val="both"/>
        <w:rPr>
          <w:rFonts w:ascii="GHEA Grapalat" w:hAnsi="GHEA Grapalat"/>
          <w:sz w:val="20"/>
          <w:szCs w:val="20"/>
          <w:lang w:val="hy-AM"/>
        </w:rPr>
      </w:pPr>
      <w:r>
        <w:rPr>
          <w:rFonts w:ascii="GHEA Grapalat" w:hAnsi="GHEA Grapalat"/>
          <w:b/>
          <w:sz w:val="22"/>
          <w:szCs w:val="22"/>
          <w:lang w:val="hy-AM"/>
        </w:rPr>
        <w:t xml:space="preserve">   </w:t>
      </w:r>
      <w:r w:rsidR="00662084" w:rsidRPr="00662084">
        <w:rPr>
          <w:rFonts w:ascii="GHEA Grapalat" w:hAnsi="GHEA Grapalat"/>
          <w:b/>
          <w:sz w:val="20"/>
          <w:szCs w:val="20"/>
          <w:lang w:val="hy-AM"/>
        </w:rPr>
        <w:t>**ԳՆԱՅԻՆ ԱՌԱՋԱՐԿԸ ԱՆՀՐԱԺԵՇՏ Է ՆԵՐԿԱՅԱՑՆԵԼ ՏՈԿՈՍԱՅԻՆ ԱՐՏԱՀԱՅՏՈՒԹՅԱՄԲ</w:t>
      </w:r>
    </w:p>
    <w:p w14:paraId="20F9DE8B" w14:textId="77777777" w:rsidR="00662084" w:rsidRPr="00662084" w:rsidRDefault="00662084" w:rsidP="00662084">
      <w:pPr>
        <w:jc w:val="both"/>
        <w:rPr>
          <w:rFonts w:ascii="GHEA Grapalat" w:hAnsi="GHEA Grapalat"/>
          <w:sz w:val="20"/>
          <w:szCs w:val="20"/>
          <w:lang w:val="hy-AM"/>
        </w:rPr>
      </w:pPr>
    </w:p>
    <w:p w14:paraId="2CDB3B63" w14:textId="40CDD9A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71821AFB" w14:textId="77777777" w:rsidR="00662084" w:rsidRPr="00662084" w:rsidRDefault="00662084" w:rsidP="00662084">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2B9A1CBD" w14:textId="2751FD1B" w:rsidR="00A5045F" w:rsidRPr="005E1F72" w:rsidRDefault="00A5045F" w:rsidP="00662084">
      <w:pPr>
        <w:rPr>
          <w:rFonts w:ascii="GHEA Grapalat" w:hAnsi="GHEA Grapalat" w:cs="Sylfaen"/>
          <w:i/>
          <w:sz w:val="16"/>
          <w:szCs w:val="16"/>
          <w:lang w:val="hy-AM" w:eastAsia="ru-RU"/>
        </w:rPr>
      </w:pP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390059F" w14:textId="77777777" w:rsidR="00B2572B" w:rsidRPr="004F02AD" w:rsidRDefault="00B2572B" w:rsidP="00EF3662">
      <w:pPr>
        <w:rPr>
          <w:rFonts w:ascii="GHEA Grapalat" w:hAnsi="GHEA Grapalat" w:cs="Sylfaen"/>
          <w:i/>
          <w:sz w:val="16"/>
          <w:szCs w:val="16"/>
          <w:lang w:val="es-ES" w:eastAsia="ru-RU"/>
        </w:rPr>
      </w:pPr>
    </w:p>
    <w:p w14:paraId="4C662492" w14:textId="77777777" w:rsidR="003479E6" w:rsidRDefault="003479E6" w:rsidP="00B2228B">
      <w:pPr>
        <w:pStyle w:val="BodyTextIndent3"/>
        <w:spacing w:line="240" w:lineRule="auto"/>
        <w:jc w:val="right"/>
        <w:rPr>
          <w:rFonts w:ascii="GHEA Grapalat" w:hAnsi="GHEA Grapalat" w:cs="Sylfaen"/>
          <w:b/>
          <w:lang w:val="hy-AM"/>
        </w:rPr>
      </w:pPr>
    </w:p>
    <w:p w14:paraId="78206A6D" w14:textId="77777777" w:rsidR="00BA10E4" w:rsidRPr="00F566BF" w:rsidRDefault="00BA10E4" w:rsidP="00BA10E4">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3</w:t>
      </w:r>
    </w:p>
    <w:p w14:paraId="0E9FD5B5" w14:textId="0D9EEE95" w:rsidR="00BA10E4" w:rsidRPr="00BA10E4" w:rsidRDefault="00BA10E4" w:rsidP="00BA10E4">
      <w:pPr>
        <w:pStyle w:val="BodyTextIndent3"/>
        <w:spacing w:line="240" w:lineRule="auto"/>
        <w:jc w:val="right"/>
        <w:rPr>
          <w:rFonts w:ascii="GHEA Grapalat" w:hAnsi="GHEA Grapalat" w:cs="Sylfaen"/>
          <w:b/>
          <w:lang w:val="hy-AM"/>
        </w:rPr>
      </w:pPr>
      <w:r w:rsidRPr="00BA10E4">
        <w:rPr>
          <w:rFonts w:ascii="GHEA Grapalat" w:hAnsi="GHEA Grapalat" w:cs="Sylfaen"/>
          <w:b/>
          <w:lang w:val="hy-AM"/>
        </w:rPr>
        <w:t>«ԵՔ-ԳՀ</w:t>
      </w:r>
      <w:r w:rsidRPr="002D4DC4">
        <w:rPr>
          <w:rFonts w:ascii="GHEA Grapalat" w:hAnsi="GHEA Grapalat" w:cs="Sylfaen"/>
          <w:b/>
          <w:lang w:val="hy-AM"/>
        </w:rPr>
        <w:t>Ծ</w:t>
      </w:r>
      <w:r w:rsidRPr="00F566BF">
        <w:rPr>
          <w:rFonts w:ascii="GHEA Grapalat" w:hAnsi="GHEA Grapalat" w:cs="Sylfaen"/>
          <w:b/>
          <w:lang w:val="hy-AM"/>
        </w:rPr>
        <w:t>ՁԲ</w:t>
      </w:r>
      <w:r w:rsidRPr="00BA10E4">
        <w:rPr>
          <w:rFonts w:ascii="GHEA Grapalat" w:hAnsi="GHEA Grapalat" w:cs="Sylfaen"/>
          <w:b/>
          <w:lang w:val="hy-AM"/>
        </w:rPr>
        <w:t xml:space="preserve">-24/92»*  </w:t>
      </w:r>
      <w:r w:rsidRPr="00F566BF">
        <w:rPr>
          <w:rFonts w:ascii="GHEA Grapalat" w:hAnsi="GHEA Grapalat" w:cs="Sylfaen"/>
          <w:b/>
          <w:lang w:val="hy-AM"/>
        </w:rPr>
        <w:t>ծածկագրով</w:t>
      </w:r>
    </w:p>
    <w:p w14:paraId="24D628D8" w14:textId="0977C028" w:rsidR="00BA10E4" w:rsidRPr="00F566BF" w:rsidRDefault="00BA10E4" w:rsidP="00BA10E4">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46E9A0C3" w14:textId="77777777" w:rsidR="00BA10E4" w:rsidRPr="00F566BF" w:rsidRDefault="00BA10E4" w:rsidP="00BA10E4">
      <w:pPr>
        <w:pStyle w:val="BodyTextIndent3"/>
        <w:spacing w:line="240" w:lineRule="auto"/>
        <w:jc w:val="right"/>
        <w:rPr>
          <w:rFonts w:ascii="GHEA Grapalat" w:hAnsi="GHEA Grapalat" w:cs="Sylfaen"/>
          <w:b/>
          <w:lang w:val="hy-AM"/>
        </w:rPr>
      </w:pPr>
    </w:p>
    <w:p w14:paraId="0BC93ED2" w14:textId="77777777" w:rsidR="00BA10E4" w:rsidRPr="002D4DC4" w:rsidRDefault="00BA10E4" w:rsidP="00BA10E4">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27BB9EF" w14:textId="77777777" w:rsidR="00BA10E4" w:rsidRPr="002D4DC4" w:rsidRDefault="00BA10E4" w:rsidP="00BA10E4">
      <w:pPr>
        <w:pStyle w:val="NormalWeb"/>
        <w:shd w:val="clear" w:color="auto" w:fill="FFFFFF"/>
        <w:spacing w:before="0" w:beforeAutospacing="0" w:after="0" w:afterAutospacing="0"/>
        <w:ind w:firstLine="375"/>
        <w:rPr>
          <w:rStyle w:val="Strong"/>
          <w:lang w:val="hy-AM"/>
        </w:rPr>
      </w:pPr>
    </w:p>
    <w:p w14:paraId="1F98CFC8" w14:textId="77777777" w:rsidR="00BA10E4" w:rsidRPr="002D4DC4" w:rsidRDefault="00BA10E4" w:rsidP="00BA10E4">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1.Սույն երաշխիքը</w:t>
      </w:r>
      <w:r w:rsidRPr="00786C86">
        <w:rPr>
          <w:rStyle w:val="Strong"/>
          <w:rFonts w:ascii="GHEA Grapalat" w:hAnsi="GHEA Grapalat"/>
          <w:b w:val="0"/>
          <w:bCs w:val="0"/>
          <w:sz w:val="20"/>
          <w:szCs w:val="20"/>
          <w:lang w:val="hy-AM"/>
        </w:rPr>
        <w:t xml:space="preserve"> </w:t>
      </w:r>
      <w:r>
        <w:rPr>
          <w:rStyle w:val="Strong"/>
          <w:rFonts w:ascii="GHEA Grapalat" w:hAnsi="GHEA Grapalat"/>
          <w:b w:val="0"/>
          <w:bCs w:val="0"/>
          <w:sz w:val="20"/>
          <w:szCs w:val="20"/>
          <w:lang w:val="hy-AM"/>
        </w:rPr>
        <w:t xml:space="preserve">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2D4DC4">
        <w:rPr>
          <w:rStyle w:val="Strong"/>
          <w:rFonts w:ascii="GHEA Grapalat" w:hAnsi="GHEA Grapalat"/>
          <w:b w:val="0"/>
          <w:bCs w:val="0"/>
          <w:sz w:val="20"/>
          <w:szCs w:val="20"/>
          <w:lang w:val="hy-AM"/>
        </w:rPr>
        <w:t xml:space="preserve"> (այսուհետ՝ երաշխիք) հանդիսանում </w:t>
      </w:r>
      <w:r>
        <w:rPr>
          <w:rStyle w:val="Strong"/>
          <w:rFonts w:ascii="GHEA Grapalat" w:hAnsi="GHEA Grapalat"/>
          <w:b w:val="0"/>
          <w:bCs w:val="0"/>
          <w:sz w:val="20"/>
          <w:szCs w:val="20"/>
          <w:lang w:val="hy-AM"/>
        </w:rPr>
        <w:t>են</w:t>
      </w:r>
      <w:r w:rsidRPr="002D4DC4">
        <w:rPr>
          <w:rStyle w:val="Strong"/>
          <w:rFonts w:ascii="GHEA Grapalat" w:hAnsi="GHEA Grapalat"/>
          <w:b w:val="0"/>
          <w:bCs w:val="0"/>
          <w:sz w:val="20"/>
          <w:szCs w:val="20"/>
          <w:lang w:val="hy-AM"/>
        </w:rPr>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4467E9D9" w14:textId="77777777" w:rsidR="00BA10E4" w:rsidRPr="002D4DC4" w:rsidRDefault="00BA10E4" w:rsidP="00BA10E4">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6182FA87" w14:textId="77777777" w:rsidR="00BA10E4" w:rsidRPr="00F566BF" w:rsidRDefault="00BA10E4" w:rsidP="00BA10E4">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78D1FEEE" w14:textId="77777777" w:rsidR="00BA10E4" w:rsidRPr="002D4DC4" w:rsidRDefault="00BA10E4" w:rsidP="00BA10E4">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գնման ընթացակարգին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պրի</w:t>
      </w:r>
      <w:r>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 xml:space="preserve">ցիպալ) մասնակցելուց </w:t>
      </w:r>
    </w:p>
    <w:p w14:paraId="2B2DF443" w14:textId="77777777" w:rsidR="00BA10E4" w:rsidRPr="002D4DC4" w:rsidRDefault="00BA10E4" w:rsidP="00BA10E4">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1D00754D" w14:textId="77777777" w:rsidR="00BA10E4" w:rsidRPr="002D4DC4" w:rsidRDefault="00BA10E4" w:rsidP="00BA10E4">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35A0BEF9" w14:textId="77777777" w:rsidR="00BA10E4" w:rsidRPr="002D4DC4" w:rsidRDefault="00BA10E4" w:rsidP="00BA10E4">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72CB328B" w14:textId="77777777" w:rsidR="00BA10E4" w:rsidRPr="002D4DC4" w:rsidRDefault="00BA10E4" w:rsidP="00BA10E4">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785EE166" w14:textId="77777777" w:rsidR="00BA10E4" w:rsidRPr="002D4DC4" w:rsidRDefault="00BA10E4" w:rsidP="00BA10E4">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6AF9FD43" w14:textId="77777777" w:rsidR="00BA10E4" w:rsidRPr="002D4DC4" w:rsidRDefault="00BA10E4" w:rsidP="00BA10E4">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375F33F" w14:textId="2CDE497C" w:rsidR="00BA10E4" w:rsidRPr="002D4DC4" w:rsidRDefault="00BA10E4" w:rsidP="00BA10E4">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w:t>
      </w:r>
      <w:r>
        <w:rPr>
          <w:rStyle w:val="Strong"/>
          <w:rFonts w:ascii="GHEA Grapalat" w:hAnsi="GHEA Grapalat"/>
          <w:b w:val="0"/>
          <w:bCs w:val="0"/>
          <w:sz w:val="20"/>
          <w:szCs w:val="20"/>
          <w:lang w:val="hy-AM"/>
        </w:rPr>
        <w:t xml:space="preserve"> </w:t>
      </w:r>
      <w:r w:rsidRPr="0016373D">
        <w:rPr>
          <w:rFonts w:ascii="GHEA Grapalat" w:hAnsi="GHEA Grapalat" w:cs="Arial"/>
          <w:b/>
          <w:sz w:val="20"/>
          <w:szCs w:val="20"/>
          <w:lang w:val="hy-AM"/>
        </w:rPr>
        <w:t>900015211429</w:t>
      </w:r>
      <w:r w:rsidRPr="002D4DC4">
        <w:rPr>
          <w:rStyle w:val="Strong"/>
          <w:rFonts w:ascii="GHEA Grapalat" w:hAnsi="GHEA Grapalat"/>
          <w:b w:val="0"/>
          <w:bCs w:val="0"/>
          <w:sz w:val="20"/>
          <w:szCs w:val="20"/>
          <w:lang w:val="hy-AM"/>
        </w:rPr>
        <w:t xml:space="preserve"> հաշվեհամարին փոխանցման միջոցով:</w:t>
      </w:r>
    </w:p>
    <w:p w14:paraId="64DC9C51" w14:textId="77777777" w:rsidR="00BA10E4" w:rsidRPr="002D4DC4" w:rsidRDefault="00BA10E4" w:rsidP="00BA10E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E65BE64" w14:textId="77777777" w:rsidR="00BA10E4" w:rsidRPr="002D4DC4" w:rsidRDefault="00BA10E4" w:rsidP="00BA10E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04602E8" w14:textId="77777777" w:rsidR="00BA10E4" w:rsidRPr="00453306"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w:t>
      </w:r>
      <w:r w:rsidRPr="00453306">
        <w:rPr>
          <w:rFonts w:ascii="GHEA Grapalat" w:hAnsi="GHEA Grapalat"/>
          <w:color w:val="000000"/>
          <w:sz w:val="20"/>
          <w:szCs w:val="20"/>
          <w:lang w:val="hy-AM"/>
        </w:rPr>
        <w:t xml:space="preserve">գործում է </w:t>
      </w:r>
      <w:r>
        <w:rPr>
          <w:rFonts w:ascii="GHEA Grapalat" w:hAnsi="GHEA Grapalat"/>
          <w:color w:val="000000"/>
          <w:sz w:val="20"/>
          <w:szCs w:val="20"/>
          <w:lang w:val="hy-AM"/>
        </w:rPr>
        <w:t xml:space="preserve"> թողարկման պահից և ուժի մեջ է </w:t>
      </w:r>
      <w:r w:rsidRPr="00453306">
        <w:rPr>
          <w:rFonts w:ascii="GHEA Grapalat" w:hAnsi="GHEA Grapalat"/>
          <w:color w:val="000000"/>
          <w:sz w:val="20"/>
          <w:szCs w:val="20"/>
          <w:lang w:val="hy-AM"/>
        </w:rPr>
        <w:t xml:space="preserve">բենեֆիցիարի կողմից </w:t>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lang w:val="hy-AM"/>
        </w:rPr>
        <w:t xml:space="preserve"> ծածկագրով </w:t>
      </w:r>
    </w:p>
    <w:p w14:paraId="38EA4C6F" w14:textId="77777777" w:rsidR="00BA10E4" w:rsidRPr="00453306" w:rsidRDefault="00BA10E4" w:rsidP="00BA10E4">
      <w:pPr>
        <w:pStyle w:val="NormalWeb"/>
        <w:shd w:val="clear" w:color="auto" w:fill="FFFFFF"/>
        <w:spacing w:before="0" w:beforeAutospacing="0" w:after="0" w:afterAutospacing="0"/>
        <w:rPr>
          <w:rFonts w:ascii="GHEA Grapalat" w:hAnsi="GHEA Grapalat" w:cs="Sylfaen"/>
          <w:vertAlign w:val="superscript"/>
          <w:lang w:val="hy-AM"/>
        </w:rPr>
      </w:pPr>
      <w:r w:rsidRPr="00453306">
        <w:rPr>
          <w:rFonts w:ascii="GHEA Grapalat" w:hAnsi="GHEA Grapalat" w:cs="Sylfaen"/>
          <w:vertAlign w:val="superscript"/>
          <w:lang w:val="hy-AM"/>
        </w:rPr>
        <w:t xml:space="preserve">ընթացակարգի ծածկագիրը </w:t>
      </w:r>
    </w:p>
    <w:p w14:paraId="0F83031D" w14:textId="76BA14D9" w:rsidR="00BA10E4" w:rsidRDefault="00BA10E4" w:rsidP="00BA10E4">
      <w:pPr>
        <w:pStyle w:val="ListParagraph"/>
        <w:tabs>
          <w:tab w:val="left" w:pos="0"/>
        </w:tabs>
        <w:ind w:left="142" w:firstLine="153"/>
        <w:mirrorIndents/>
        <w:jc w:val="both"/>
        <w:rPr>
          <w:rFonts w:ascii="GHEA Grapalat" w:hAnsi="GHEA Grapalat"/>
          <w:color w:val="000000"/>
          <w:sz w:val="20"/>
          <w:szCs w:val="20"/>
          <w:lang w:val="hy-AM"/>
        </w:rPr>
      </w:pPr>
      <w:r w:rsidRPr="00453306">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055A6">
        <w:rPr>
          <w:rFonts w:ascii="GHEA Grapalat" w:hAnsi="GHEA Grapalat"/>
          <w:color w:val="000000"/>
          <w:sz w:val="20"/>
          <w:szCs w:val="20"/>
          <w:lang w:val="hy-AM"/>
        </w:rPr>
        <w:t xml:space="preserve"> օրվանից</w:t>
      </w:r>
      <w:r w:rsidRPr="002D4DC4">
        <w:rPr>
          <w:rFonts w:ascii="GHEA Grapalat" w:hAnsi="GHEA Grapalat"/>
          <w:color w:val="000000"/>
          <w:sz w:val="20"/>
          <w:szCs w:val="20"/>
          <w:lang w:val="hy-AM"/>
        </w:rPr>
        <w:t xml:space="preserve"> հաշված </w:t>
      </w:r>
      <w:r w:rsidR="00147432" w:rsidRPr="00147432">
        <w:rPr>
          <w:rFonts w:ascii="GHEA Grapalat" w:hAnsi="GHEA Grapalat" w:cs="Sylfaen"/>
          <w:b/>
          <w:bCs/>
          <w:sz w:val="20"/>
          <w:lang w:val="af-ZA"/>
        </w:rPr>
        <w:t>120</w:t>
      </w:r>
      <w:r w:rsidR="00147432" w:rsidRPr="00147432">
        <w:rPr>
          <w:rFonts w:ascii="GHEA Grapalat" w:hAnsi="GHEA Grapalat" w:cs="Sylfaen"/>
          <w:b/>
          <w:bCs/>
          <w:sz w:val="20"/>
          <w:lang w:val="hy-AM"/>
        </w:rPr>
        <w:t xml:space="preserve"> </w:t>
      </w:r>
      <w:r w:rsidR="00147432" w:rsidRPr="00147432">
        <w:rPr>
          <w:rFonts w:ascii="GHEA Grapalat" w:hAnsi="GHEA Grapalat" w:cs="Sylfaen"/>
          <w:b/>
          <w:bCs/>
          <w:sz w:val="20"/>
          <w:lang w:val="af-ZA"/>
        </w:rPr>
        <w:t>(մեկ հարյուր քսան)</w:t>
      </w:r>
      <w:r w:rsidR="00147432" w:rsidRPr="009E1D1C">
        <w:rPr>
          <w:rFonts w:ascii="GHEA Grapalat" w:hAnsi="GHEA Grapalat" w:cs="Sylfaen"/>
          <w:sz w:val="20"/>
          <w:lang w:val="af-ZA"/>
        </w:rPr>
        <w:t xml:space="preserve"> </w:t>
      </w:r>
      <w:r w:rsidRPr="002D4DC4">
        <w:rPr>
          <w:rFonts w:ascii="GHEA Grapalat" w:hAnsi="GHEA Grapalat"/>
          <w:color w:val="000000"/>
          <w:sz w:val="20"/>
          <w:szCs w:val="20"/>
          <w:lang w:val="hy-AM"/>
        </w:rPr>
        <w:t xml:space="preserve"> աշխատանքային օր:</w:t>
      </w:r>
      <w:r w:rsidRPr="00D40735">
        <w:rPr>
          <w:rFonts w:ascii="GHEA Grapalat" w:hAnsi="GHEA Grapalat"/>
          <w:color w:val="000000"/>
          <w:sz w:val="20"/>
          <w:szCs w:val="20"/>
          <w:vertAlign w:val="superscript"/>
          <w:lang w:val="hy-AM"/>
        </w:rPr>
        <w:t>**</w:t>
      </w:r>
      <w:r w:rsidRPr="0089203F">
        <w:rPr>
          <w:rFonts w:ascii="GHEA Grapalat" w:hAnsi="GHEA Grapalat"/>
          <w:color w:val="000000"/>
          <w:sz w:val="20"/>
          <w:szCs w:val="20"/>
          <w:lang w:val="hy-AM"/>
        </w:rPr>
        <w:t xml:space="preserve"> </w:t>
      </w:r>
      <w:r>
        <w:rPr>
          <w:rFonts w:ascii="GHEA Grapalat" w:hAnsi="GHEA Grapalat"/>
          <w:color w:val="000000"/>
          <w:sz w:val="20"/>
          <w:szCs w:val="20"/>
          <w:lang w:val="hy-AM"/>
        </w:rPr>
        <w:t>Սույն երաշխիքի տրամադրման փաստի վերաբերյալ տեղեկատվությունը</w:t>
      </w:r>
      <w:r w:rsidRPr="005E7CE7">
        <w:rPr>
          <w:rFonts w:ascii="GHEA Grapalat" w:hAnsi="GHEA Grapalat"/>
          <w:color w:val="000000"/>
          <w:sz w:val="20"/>
          <w:szCs w:val="20"/>
          <w:lang w:val="hy-AM"/>
        </w:rPr>
        <w:t>՝</w:t>
      </w:r>
      <w:r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Pr="003D4BFB">
        <w:rPr>
          <w:rFonts w:ascii="GHEA Grapalat" w:hAnsi="GHEA Grapalat"/>
          <w:color w:val="000000"/>
          <w:sz w:val="20"/>
          <w:szCs w:val="20"/>
          <w:lang w:val="hy-AM"/>
        </w:rPr>
        <w:t xml:space="preserve">ում նշված գնման ընթացակարգի հրավերում նշված՝ </w:t>
      </w:r>
      <w:r w:rsidRPr="0044241A">
        <w:rPr>
          <w:rFonts w:ascii="GHEA Grapalat" w:eastAsia="Calibri" w:hAnsi="GHEA Grapalat"/>
          <w:color w:val="000000"/>
          <w:sz w:val="20"/>
          <w:szCs w:val="20"/>
          <w:lang w:val="hy-AM"/>
        </w:rPr>
        <w:t>գնահատող</w:t>
      </w:r>
      <w:r w:rsidRPr="002E6C2D">
        <w:rPr>
          <w:rFonts w:ascii="GHEA Grapalat" w:eastAsia="Calibri" w:hAnsi="GHEA Grapalat"/>
          <w:color w:val="000000"/>
          <w:sz w:val="20"/>
          <w:szCs w:val="20"/>
          <w:lang w:val="hy-AM"/>
        </w:rPr>
        <w:t xml:space="preserve"> հանձնաժողովի</w:t>
      </w:r>
      <w:r w:rsidRPr="008B6255">
        <w:rPr>
          <w:rFonts w:ascii="GHEA Grapalat" w:eastAsia="Calibri" w:hAnsi="GHEA Grapalat"/>
          <w:color w:val="000000"/>
          <w:sz w:val="20"/>
          <w:szCs w:val="20"/>
          <w:lang w:val="hy-AM"/>
        </w:rPr>
        <w:t xml:space="preserve"> </w:t>
      </w:r>
      <w:r w:rsidRPr="008B6255">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r w:rsidRPr="00BA10E4">
        <w:rPr>
          <w:rFonts w:ascii="GHEA Grapalat" w:hAnsi="GHEA Grapalat"/>
          <w:color w:val="000000"/>
          <w:sz w:val="20"/>
          <w:szCs w:val="20"/>
          <w:lang w:val="hy-AM"/>
        </w:rPr>
        <w:t>go</w:t>
      </w:r>
      <w:r>
        <w:rPr>
          <w:rFonts w:ascii="GHEA Grapalat" w:hAnsi="GHEA Grapalat"/>
          <w:color w:val="000000"/>
          <w:sz w:val="20"/>
          <w:szCs w:val="20"/>
          <w:lang w:val="hy-AM"/>
        </w:rPr>
        <w:t xml:space="preserve">r.muradyan@yerevan.am                         </w:t>
      </w:r>
    </w:p>
    <w:p w14:paraId="1AA54C94" w14:textId="2BCB9C47" w:rsidR="00BA10E4" w:rsidRPr="008B6255" w:rsidRDefault="00BA10E4" w:rsidP="00BA10E4">
      <w:pPr>
        <w:pStyle w:val="ListParagraph"/>
        <w:tabs>
          <w:tab w:val="left" w:pos="0"/>
        </w:tabs>
        <w:ind w:left="0"/>
        <w:mirrorIndents/>
        <w:jc w:val="both"/>
        <w:rPr>
          <w:rFonts w:ascii="GHEA Grapalat" w:eastAsia="Calibri" w:hAnsi="GHEA Grapalat"/>
          <w:color w:val="000000"/>
          <w:sz w:val="20"/>
          <w:szCs w:val="20"/>
          <w:lang w:val="hy-AM"/>
        </w:rPr>
      </w:pPr>
      <w:r w:rsidRPr="008B6255">
        <w:rPr>
          <w:rFonts w:ascii="GHEA Grapalat" w:hAnsi="GHEA Grapalat"/>
          <w:color w:val="000000"/>
          <w:sz w:val="20"/>
          <w:szCs w:val="20"/>
          <w:lang w:val="hy-AM"/>
        </w:rPr>
        <w:t xml:space="preserve">էլեկտրոնային փոստի հասցեին։     </w:t>
      </w:r>
    </w:p>
    <w:p w14:paraId="52777B71" w14:textId="77777777" w:rsidR="00BA10E4" w:rsidRPr="00887CB1" w:rsidRDefault="00BA10E4" w:rsidP="00BA10E4">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6. Բենեֆիցիարը պահանջը ներկայացնում է երաշխիք տվող անձին գրավոր</w:t>
      </w:r>
      <w:r w:rsidRPr="00887CB1">
        <w:rPr>
          <w:rFonts w:ascii="GHEA Grapalat" w:hAnsi="GHEA Grapalat"/>
          <w:color w:val="000000"/>
          <w:sz w:val="20"/>
          <w:szCs w:val="20"/>
          <w:lang w:val="hy-AM"/>
        </w:rPr>
        <w:t xml:space="preserve"> ձևով: Պահանջին կից ներկայացվում է 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87CB1">
        <w:rPr>
          <w:rFonts w:ascii="GHEA Grapalat" w:hAnsi="GHEA Grapalat"/>
          <w:color w:val="000000"/>
          <w:sz w:val="20"/>
          <w:szCs w:val="20"/>
          <w:lang w:val="hy-AM"/>
        </w:rPr>
        <w:t>:</w:t>
      </w:r>
    </w:p>
    <w:p w14:paraId="4CC7884C"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DC4BB2E" w14:textId="77777777" w:rsidR="00BA10E4" w:rsidRPr="002D4DC4" w:rsidRDefault="00BA10E4" w:rsidP="00BA10E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1F4D98F2"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F14F75" w14:textId="77777777" w:rsidR="00BA10E4" w:rsidRPr="002D4DC4" w:rsidRDefault="00BA10E4" w:rsidP="00BA10E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A8229A7"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849FBE"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0F11F15"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D42210D"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CFAC0F3"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2AC8E553"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81259B8" w14:textId="77777777" w:rsidR="00BA10E4" w:rsidRPr="002D4DC4" w:rsidRDefault="00BA10E4" w:rsidP="00BA10E4">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308ED5D" w14:textId="77777777" w:rsidR="00BA10E4" w:rsidRDefault="00BA10E4" w:rsidP="00BA10E4">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lastRenderedPageBreak/>
        <w:t xml:space="preserve">                                                        </w:t>
      </w:r>
      <w:r w:rsidRPr="00F566BF">
        <w:rPr>
          <w:rFonts w:ascii="GHEA Grapalat" w:hAnsi="GHEA Grapalat" w:cs="Sylfaen"/>
          <w:vertAlign w:val="superscript"/>
          <w:lang w:val="hy-AM"/>
        </w:rPr>
        <w:t>ամիսը, ամսաթիվը, տարեթիվը</w:t>
      </w:r>
    </w:p>
    <w:p w14:paraId="3886FD00" w14:textId="77777777" w:rsidR="00BA10E4" w:rsidRPr="00821851" w:rsidRDefault="00BA10E4" w:rsidP="00BA10E4">
      <w:pPr>
        <w:pStyle w:val="BodyTextIndent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 xml:space="preserve">     </w:t>
      </w: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DA4B85A" w14:textId="77777777" w:rsidR="00BA10E4" w:rsidRPr="001557AE" w:rsidRDefault="00BA10E4" w:rsidP="00BA10E4">
      <w:pPr>
        <w:pStyle w:val="BodyTextIndent3"/>
        <w:spacing w:line="240" w:lineRule="auto"/>
        <w:jc w:val="left"/>
        <w:rPr>
          <w:rFonts w:ascii="GHEA Grapalat" w:hAnsi="GHEA Grapalat" w:cs="Arial"/>
          <w:b/>
          <w:lang w:val="hy-AM"/>
        </w:rPr>
      </w:pP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34115E3" w14:textId="77777777" w:rsidR="00BA10E4" w:rsidRPr="00F566BF" w:rsidRDefault="00BA10E4" w:rsidP="00BA10E4">
      <w:pPr>
        <w:pStyle w:val="NormalWeb"/>
        <w:shd w:val="clear" w:color="auto" w:fill="FFFFFF"/>
        <w:spacing w:before="0" w:beforeAutospacing="0" w:after="0" w:afterAutospacing="0"/>
        <w:rPr>
          <w:rFonts w:ascii="GHEA Grapalat" w:hAnsi="GHEA Grapalat" w:cs="Sylfaen"/>
          <w:vertAlign w:val="superscript"/>
          <w:lang w:val="hy-AM"/>
        </w:rPr>
      </w:pPr>
    </w:p>
    <w:p w14:paraId="60567217" w14:textId="77777777" w:rsidR="003479E6" w:rsidRDefault="003479E6" w:rsidP="00B2228B">
      <w:pPr>
        <w:pStyle w:val="BodyTextIndent3"/>
        <w:spacing w:line="240" w:lineRule="auto"/>
        <w:jc w:val="right"/>
        <w:rPr>
          <w:rFonts w:ascii="GHEA Grapalat" w:hAnsi="GHEA Grapalat" w:cs="Sylfaen"/>
          <w:b/>
          <w:lang w:val="hy-AM"/>
        </w:rPr>
      </w:pPr>
    </w:p>
    <w:p w14:paraId="5EE152E1" w14:textId="77777777" w:rsidR="003479E6" w:rsidRDefault="003479E6" w:rsidP="00B2228B">
      <w:pPr>
        <w:pStyle w:val="BodyTextIndent3"/>
        <w:spacing w:line="240" w:lineRule="auto"/>
        <w:jc w:val="right"/>
        <w:rPr>
          <w:rFonts w:ascii="GHEA Grapalat" w:hAnsi="GHEA Grapalat" w:cs="Sylfaen"/>
          <w:b/>
          <w:lang w:val="hy-AM"/>
        </w:rPr>
      </w:pPr>
    </w:p>
    <w:p w14:paraId="6C0F828A" w14:textId="77777777" w:rsidR="003479E6" w:rsidRDefault="003479E6" w:rsidP="00B2228B">
      <w:pPr>
        <w:pStyle w:val="BodyTextIndent3"/>
        <w:spacing w:line="240" w:lineRule="auto"/>
        <w:jc w:val="right"/>
        <w:rPr>
          <w:rFonts w:ascii="GHEA Grapalat" w:hAnsi="GHEA Grapalat" w:cs="Sylfaen"/>
          <w:b/>
          <w:lang w:val="hy-AM"/>
        </w:rPr>
      </w:pPr>
    </w:p>
    <w:p w14:paraId="3A2C7839" w14:textId="77777777" w:rsidR="003479E6" w:rsidRDefault="003479E6" w:rsidP="00B2228B">
      <w:pPr>
        <w:pStyle w:val="BodyTextIndent3"/>
        <w:spacing w:line="240" w:lineRule="auto"/>
        <w:jc w:val="right"/>
        <w:rPr>
          <w:rFonts w:ascii="GHEA Grapalat" w:hAnsi="GHEA Grapalat" w:cs="Sylfaen"/>
          <w:b/>
          <w:lang w:val="hy-AM"/>
        </w:rPr>
      </w:pPr>
    </w:p>
    <w:p w14:paraId="24A0E24E" w14:textId="77777777" w:rsidR="003479E6" w:rsidRDefault="003479E6" w:rsidP="00B2228B">
      <w:pPr>
        <w:pStyle w:val="BodyTextIndent3"/>
        <w:spacing w:line="240" w:lineRule="auto"/>
        <w:jc w:val="right"/>
        <w:rPr>
          <w:rFonts w:ascii="GHEA Grapalat" w:hAnsi="GHEA Grapalat" w:cs="Sylfaen"/>
          <w:b/>
          <w:lang w:val="hy-AM"/>
        </w:rPr>
      </w:pPr>
    </w:p>
    <w:p w14:paraId="3CD658D7" w14:textId="77777777" w:rsidR="003479E6" w:rsidRDefault="003479E6" w:rsidP="00B2228B">
      <w:pPr>
        <w:pStyle w:val="BodyTextIndent3"/>
        <w:spacing w:line="240" w:lineRule="auto"/>
        <w:jc w:val="right"/>
        <w:rPr>
          <w:rFonts w:ascii="GHEA Grapalat" w:hAnsi="GHEA Grapalat" w:cs="Sylfaen"/>
          <w:b/>
          <w:lang w:val="hy-AM"/>
        </w:rPr>
      </w:pPr>
    </w:p>
    <w:p w14:paraId="6B98B43E" w14:textId="77777777" w:rsidR="006A0EE1" w:rsidRDefault="006A0EE1" w:rsidP="00B2228B">
      <w:pPr>
        <w:pStyle w:val="BodyTextIndent3"/>
        <w:spacing w:line="240" w:lineRule="auto"/>
        <w:jc w:val="right"/>
        <w:rPr>
          <w:rFonts w:ascii="GHEA Grapalat" w:hAnsi="GHEA Grapalat" w:cs="Sylfaen"/>
          <w:b/>
          <w:lang w:val="hy-AM"/>
        </w:rPr>
      </w:pPr>
    </w:p>
    <w:p w14:paraId="4312BDD2" w14:textId="77777777" w:rsidR="006A0EE1" w:rsidRDefault="006A0EE1" w:rsidP="00B2228B">
      <w:pPr>
        <w:pStyle w:val="BodyTextIndent3"/>
        <w:spacing w:line="240" w:lineRule="auto"/>
        <w:jc w:val="right"/>
        <w:rPr>
          <w:rFonts w:ascii="GHEA Grapalat" w:hAnsi="GHEA Grapalat" w:cs="Sylfaen"/>
          <w:b/>
          <w:lang w:val="hy-AM"/>
        </w:rPr>
      </w:pPr>
    </w:p>
    <w:p w14:paraId="0FCADBD8" w14:textId="77777777" w:rsidR="006A0EE1" w:rsidRDefault="006A0EE1" w:rsidP="00B2228B">
      <w:pPr>
        <w:pStyle w:val="BodyTextIndent3"/>
        <w:spacing w:line="240" w:lineRule="auto"/>
        <w:jc w:val="right"/>
        <w:rPr>
          <w:rFonts w:ascii="GHEA Grapalat" w:hAnsi="GHEA Grapalat" w:cs="Sylfaen"/>
          <w:b/>
          <w:lang w:val="hy-AM"/>
        </w:rPr>
      </w:pPr>
    </w:p>
    <w:p w14:paraId="3D94ACD9" w14:textId="77777777" w:rsidR="006A0EE1" w:rsidRDefault="006A0EE1" w:rsidP="00B2228B">
      <w:pPr>
        <w:pStyle w:val="BodyTextIndent3"/>
        <w:spacing w:line="240" w:lineRule="auto"/>
        <w:jc w:val="right"/>
        <w:rPr>
          <w:rFonts w:ascii="GHEA Grapalat" w:hAnsi="GHEA Grapalat" w:cs="Sylfaen"/>
          <w:b/>
          <w:lang w:val="hy-AM"/>
        </w:rPr>
      </w:pPr>
    </w:p>
    <w:p w14:paraId="282D0012" w14:textId="77777777" w:rsidR="006A0EE1" w:rsidRDefault="006A0EE1" w:rsidP="00B2228B">
      <w:pPr>
        <w:pStyle w:val="BodyTextIndent3"/>
        <w:spacing w:line="240" w:lineRule="auto"/>
        <w:jc w:val="right"/>
        <w:rPr>
          <w:rFonts w:ascii="GHEA Grapalat" w:hAnsi="GHEA Grapalat" w:cs="Sylfaen"/>
          <w:b/>
          <w:lang w:val="hy-AM"/>
        </w:rPr>
      </w:pPr>
    </w:p>
    <w:p w14:paraId="009F50C8" w14:textId="77777777" w:rsidR="006A0EE1" w:rsidRDefault="006A0EE1" w:rsidP="00B2228B">
      <w:pPr>
        <w:pStyle w:val="BodyTextIndent3"/>
        <w:spacing w:line="240" w:lineRule="auto"/>
        <w:jc w:val="right"/>
        <w:rPr>
          <w:rFonts w:ascii="GHEA Grapalat" w:hAnsi="GHEA Grapalat" w:cs="Sylfaen"/>
          <w:b/>
          <w:lang w:val="hy-AM"/>
        </w:rPr>
      </w:pPr>
    </w:p>
    <w:p w14:paraId="173818F2" w14:textId="77777777" w:rsidR="006A0EE1" w:rsidRDefault="006A0EE1" w:rsidP="00B2228B">
      <w:pPr>
        <w:pStyle w:val="BodyTextIndent3"/>
        <w:spacing w:line="240" w:lineRule="auto"/>
        <w:jc w:val="right"/>
        <w:rPr>
          <w:rFonts w:ascii="GHEA Grapalat" w:hAnsi="GHEA Grapalat" w:cs="Sylfaen"/>
          <w:b/>
          <w:lang w:val="hy-AM"/>
        </w:rPr>
      </w:pPr>
    </w:p>
    <w:p w14:paraId="4F018D9A" w14:textId="77777777" w:rsidR="006A0EE1" w:rsidRDefault="006A0EE1" w:rsidP="00B2228B">
      <w:pPr>
        <w:pStyle w:val="BodyTextIndent3"/>
        <w:spacing w:line="240" w:lineRule="auto"/>
        <w:jc w:val="right"/>
        <w:rPr>
          <w:rFonts w:ascii="GHEA Grapalat" w:hAnsi="GHEA Grapalat" w:cs="Sylfaen"/>
          <w:b/>
          <w:lang w:val="hy-AM"/>
        </w:rPr>
      </w:pPr>
    </w:p>
    <w:p w14:paraId="2BFEC6F8" w14:textId="77777777" w:rsidR="006A0EE1" w:rsidRDefault="006A0EE1" w:rsidP="00B2228B">
      <w:pPr>
        <w:pStyle w:val="BodyTextIndent3"/>
        <w:spacing w:line="240" w:lineRule="auto"/>
        <w:jc w:val="right"/>
        <w:rPr>
          <w:rFonts w:ascii="GHEA Grapalat" w:hAnsi="GHEA Grapalat" w:cs="Sylfaen"/>
          <w:b/>
          <w:lang w:val="hy-AM"/>
        </w:rPr>
      </w:pPr>
    </w:p>
    <w:p w14:paraId="453BF88D" w14:textId="77777777" w:rsidR="006A0EE1" w:rsidRDefault="006A0EE1" w:rsidP="00B2228B">
      <w:pPr>
        <w:pStyle w:val="BodyTextIndent3"/>
        <w:spacing w:line="240" w:lineRule="auto"/>
        <w:jc w:val="right"/>
        <w:rPr>
          <w:rFonts w:ascii="GHEA Grapalat" w:hAnsi="GHEA Grapalat" w:cs="Sylfaen"/>
          <w:b/>
          <w:lang w:val="hy-AM"/>
        </w:rPr>
      </w:pPr>
    </w:p>
    <w:p w14:paraId="2902BF14" w14:textId="77777777" w:rsidR="006A0EE1" w:rsidRDefault="006A0EE1" w:rsidP="00B2228B">
      <w:pPr>
        <w:pStyle w:val="BodyTextIndent3"/>
        <w:spacing w:line="240" w:lineRule="auto"/>
        <w:jc w:val="right"/>
        <w:rPr>
          <w:rFonts w:ascii="GHEA Grapalat" w:hAnsi="GHEA Grapalat" w:cs="Sylfaen"/>
          <w:b/>
          <w:lang w:val="hy-AM"/>
        </w:rPr>
      </w:pPr>
    </w:p>
    <w:p w14:paraId="7FCA27D0" w14:textId="77777777" w:rsidR="006A0EE1" w:rsidRDefault="006A0EE1" w:rsidP="00B2228B">
      <w:pPr>
        <w:pStyle w:val="BodyTextIndent3"/>
        <w:spacing w:line="240" w:lineRule="auto"/>
        <w:jc w:val="right"/>
        <w:rPr>
          <w:rFonts w:ascii="GHEA Grapalat" w:hAnsi="GHEA Grapalat" w:cs="Sylfaen"/>
          <w:b/>
          <w:lang w:val="hy-AM"/>
        </w:rPr>
      </w:pPr>
    </w:p>
    <w:p w14:paraId="34C27E78" w14:textId="77777777" w:rsidR="006A0EE1" w:rsidRDefault="006A0EE1" w:rsidP="00B2228B">
      <w:pPr>
        <w:pStyle w:val="BodyTextIndent3"/>
        <w:spacing w:line="240" w:lineRule="auto"/>
        <w:jc w:val="right"/>
        <w:rPr>
          <w:rFonts w:ascii="GHEA Grapalat" w:hAnsi="GHEA Grapalat" w:cs="Sylfaen"/>
          <w:b/>
          <w:lang w:val="hy-AM"/>
        </w:rPr>
      </w:pPr>
    </w:p>
    <w:p w14:paraId="0F02DEFE" w14:textId="77777777" w:rsidR="006A0EE1" w:rsidRDefault="006A0EE1" w:rsidP="00B2228B">
      <w:pPr>
        <w:pStyle w:val="BodyTextIndent3"/>
        <w:spacing w:line="240" w:lineRule="auto"/>
        <w:jc w:val="right"/>
        <w:rPr>
          <w:rFonts w:ascii="GHEA Grapalat" w:hAnsi="GHEA Grapalat" w:cs="Sylfaen"/>
          <w:b/>
          <w:lang w:val="hy-AM"/>
        </w:rPr>
      </w:pPr>
    </w:p>
    <w:p w14:paraId="0CBBB30F" w14:textId="77777777" w:rsidR="006A0EE1" w:rsidRDefault="006A0EE1" w:rsidP="00B2228B">
      <w:pPr>
        <w:pStyle w:val="BodyTextIndent3"/>
        <w:spacing w:line="240" w:lineRule="auto"/>
        <w:jc w:val="right"/>
        <w:rPr>
          <w:rFonts w:ascii="GHEA Grapalat" w:hAnsi="GHEA Grapalat" w:cs="Sylfaen"/>
          <w:b/>
          <w:lang w:val="hy-AM"/>
        </w:rPr>
      </w:pPr>
    </w:p>
    <w:p w14:paraId="45DA58BD" w14:textId="77777777" w:rsidR="006A0EE1" w:rsidRDefault="006A0EE1" w:rsidP="00B2228B">
      <w:pPr>
        <w:pStyle w:val="BodyTextIndent3"/>
        <w:spacing w:line="240" w:lineRule="auto"/>
        <w:jc w:val="right"/>
        <w:rPr>
          <w:rFonts w:ascii="GHEA Grapalat" w:hAnsi="GHEA Grapalat" w:cs="Sylfaen"/>
          <w:b/>
          <w:lang w:val="hy-AM"/>
        </w:rPr>
      </w:pPr>
    </w:p>
    <w:p w14:paraId="46A86F55" w14:textId="77777777" w:rsidR="006A0EE1" w:rsidRDefault="006A0EE1" w:rsidP="00B2228B">
      <w:pPr>
        <w:pStyle w:val="BodyTextIndent3"/>
        <w:spacing w:line="240" w:lineRule="auto"/>
        <w:jc w:val="right"/>
        <w:rPr>
          <w:rFonts w:ascii="GHEA Grapalat" w:hAnsi="GHEA Grapalat" w:cs="Sylfaen"/>
          <w:b/>
          <w:lang w:val="hy-AM"/>
        </w:rPr>
      </w:pPr>
    </w:p>
    <w:p w14:paraId="624F2784" w14:textId="77777777" w:rsidR="006A0EE1" w:rsidRDefault="006A0EE1" w:rsidP="00B2228B">
      <w:pPr>
        <w:pStyle w:val="BodyTextIndent3"/>
        <w:spacing w:line="240" w:lineRule="auto"/>
        <w:jc w:val="right"/>
        <w:rPr>
          <w:rFonts w:ascii="GHEA Grapalat" w:hAnsi="GHEA Grapalat" w:cs="Sylfaen"/>
          <w:b/>
          <w:lang w:val="hy-AM"/>
        </w:rPr>
      </w:pPr>
    </w:p>
    <w:p w14:paraId="0C17DD28" w14:textId="77777777" w:rsidR="006A0EE1" w:rsidRDefault="006A0EE1" w:rsidP="00B2228B">
      <w:pPr>
        <w:pStyle w:val="BodyTextIndent3"/>
        <w:spacing w:line="240" w:lineRule="auto"/>
        <w:jc w:val="right"/>
        <w:rPr>
          <w:rFonts w:ascii="GHEA Grapalat" w:hAnsi="GHEA Grapalat" w:cs="Sylfaen"/>
          <w:b/>
          <w:lang w:val="hy-AM"/>
        </w:rPr>
      </w:pPr>
    </w:p>
    <w:p w14:paraId="36C1D20E" w14:textId="77777777" w:rsidR="006A0EE1" w:rsidRDefault="006A0EE1" w:rsidP="00B2228B">
      <w:pPr>
        <w:pStyle w:val="BodyTextIndent3"/>
        <w:spacing w:line="240" w:lineRule="auto"/>
        <w:jc w:val="right"/>
        <w:rPr>
          <w:rFonts w:ascii="GHEA Grapalat" w:hAnsi="GHEA Grapalat" w:cs="Sylfaen"/>
          <w:b/>
          <w:lang w:val="hy-AM"/>
        </w:rPr>
      </w:pPr>
    </w:p>
    <w:p w14:paraId="6AED6B56" w14:textId="77777777" w:rsidR="006A0EE1" w:rsidRDefault="006A0EE1" w:rsidP="00B2228B">
      <w:pPr>
        <w:pStyle w:val="BodyTextIndent3"/>
        <w:spacing w:line="240" w:lineRule="auto"/>
        <w:jc w:val="right"/>
        <w:rPr>
          <w:rFonts w:ascii="GHEA Grapalat" w:hAnsi="GHEA Grapalat" w:cs="Sylfaen"/>
          <w:b/>
          <w:lang w:val="hy-AM"/>
        </w:rPr>
      </w:pPr>
    </w:p>
    <w:p w14:paraId="5C43654C" w14:textId="77777777" w:rsidR="006A0EE1" w:rsidRDefault="006A0EE1" w:rsidP="00B2228B">
      <w:pPr>
        <w:pStyle w:val="BodyTextIndent3"/>
        <w:spacing w:line="240" w:lineRule="auto"/>
        <w:jc w:val="right"/>
        <w:rPr>
          <w:rFonts w:ascii="GHEA Grapalat" w:hAnsi="GHEA Grapalat" w:cs="Sylfaen"/>
          <w:b/>
          <w:lang w:val="hy-AM"/>
        </w:rPr>
      </w:pPr>
    </w:p>
    <w:p w14:paraId="1CF37B3B" w14:textId="77777777" w:rsidR="006A0EE1" w:rsidRDefault="006A0EE1" w:rsidP="00B2228B">
      <w:pPr>
        <w:pStyle w:val="BodyTextIndent3"/>
        <w:spacing w:line="240" w:lineRule="auto"/>
        <w:jc w:val="right"/>
        <w:rPr>
          <w:rFonts w:ascii="GHEA Grapalat" w:hAnsi="GHEA Grapalat" w:cs="Sylfaen"/>
          <w:b/>
          <w:lang w:val="hy-AM"/>
        </w:rPr>
      </w:pPr>
    </w:p>
    <w:p w14:paraId="69CF2AE8" w14:textId="77777777" w:rsidR="006A0EE1" w:rsidRDefault="006A0EE1" w:rsidP="00B2228B">
      <w:pPr>
        <w:pStyle w:val="BodyTextIndent3"/>
        <w:spacing w:line="240" w:lineRule="auto"/>
        <w:jc w:val="right"/>
        <w:rPr>
          <w:rFonts w:ascii="GHEA Grapalat" w:hAnsi="GHEA Grapalat" w:cs="Sylfaen"/>
          <w:b/>
          <w:lang w:val="hy-AM"/>
        </w:rPr>
      </w:pPr>
    </w:p>
    <w:p w14:paraId="68F7715F" w14:textId="77777777" w:rsidR="006A0EE1" w:rsidRDefault="006A0EE1" w:rsidP="00B2228B">
      <w:pPr>
        <w:pStyle w:val="BodyTextIndent3"/>
        <w:spacing w:line="240" w:lineRule="auto"/>
        <w:jc w:val="right"/>
        <w:rPr>
          <w:rFonts w:ascii="GHEA Grapalat" w:hAnsi="GHEA Grapalat" w:cs="Sylfaen"/>
          <w:b/>
          <w:lang w:val="hy-AM"/>
        </w:rPr>
      </w:pPr>
    </w:p>
    <w:p w14:paraId="63094CEC" w14:textId="77777777" w:rsidR="006A0EE1" w:rsidRDefault="006A0EE1" w:rsidP="00B2228B">
      <w:pPr>
        <w:pStyle w:val="BodyTextIndent3"/>
        <w:spacing w:line="240" w:lineRule="auto"/>
        <w:jc w:val="right"/>
        <w:rPr>
          <w:rFonts w:ascii="GHEA Grapalat" w:hAnsi="GHEA Grapalat" w:cs="Sylfaen"/>
          <w:b/>
          <w:lang w:val="hy-AM"/>
        </w:rPr>
      </w:pPr>
    </w:p>
    <w:p w14:paraId="7B2D528C" w14:textId="77777777" w:rsidR="006A0EE1" w:rsidRDefault="006A0EE1" w:rsidP="00B2228B">
      <w:pPr>
        <w:pStyle w:val="BodyTextIndent3"/>
        <w:spacing w:line="240" w:lineRule="auto"/>
        <w:jc w:val="right"/>
        <w:rPr>
          <w:rFonts w:ascii="GHEA Grapalat" w:hAnsi="GHEA Grapalat" w:cs="Sylfaen"/>
          <w:b/>
          <w:lang w:val="hy-AM"/>
        </w:rPr>
      </w:pPr>
    </w:p>
    <w:p w14:paraId="5CD13CA9" w14:textId="77777777" w:rsidR="006A0EE1" w:rsidRDefault="006A0EE1" w:rsidP="00B2228B">
      <w:pPr>
        <w:pStyle w:val="BodyTextIndent3"/>
        <w:spacing w:line="240" w:lineRule="auto"/>
        <w:jc w:val="right"/>
        <w:rPr>
          <w:rFonts w:ascii="GHEA Grapalat" w:hAnsi="GHEA Grapalat" w:cs="Sylfaen"/>
          <w:b/>
          <w:lang w:val="hy-AM"/>
        </w:rPr>
      </w:pPr>
    </w:p>
    <w:p w14:paraId="41DCD175" w14:textId="77777777" w:rsidR="006A0EE1" w:rsidRDefault="006A0EE1" w:rsidP="00B2228B">
      <w:pPr>
        <w:pStyle w:val="BodyTextIndent3"/>
        <w:spacing w:line="240" w:lineRule="auto"/>
        <w:jc w:val="right"/>
        <w:rPr>
          <w:rFonts w:ascii="GHEA Grapalat" w:hAnsi="GHEA Grapalat" w:cs="Sylfaen"/>
          <w:b/>
          <w:lang w:val="hy-AM"/>
        </w:rPr>
      </w:pPr>
    </w:p>
    <w:p w14:paraId="247F0795" w14:textId="77777777" w:rsidR="006A0EE1" w:rsidRDefault="006A0EE1" w:rsidP="00B2228B">
      <w:pPr>
        <w:pStyle w:val="BodyTextIndent3"/>
        <w:spacing w:line="240" w:lineRule="auto"/>
        <w:jc w:val="right"/>
        <w:rPr>
          <w:rFonts w:ascii="GHEA Grapalat" w:hAnsi="GHEA Grapalat" w:cs="Sylfaen"/>
          <w:b/>
          <w:lang w:val="hy-AM"/>
        </w:rPr>
      </w:pPr>
    </w:p>
    <w:p w14:paraId="539B2CCC" w14:textId="77777777" w:rsidR="006A0EE1" w:rsidRDefault="006A0EE1" w:rsidP="00B2228B">
      <w:pPr>
        <w:pStyle w:val="BodyTextIndent3"/>
        <w:spacing w:line="240" w:lineRule="auto"/>
        <w:jc w:val="right"/>
        <w:rPr>
          <w:rFonts w:ascii="GHEA Grapalat" w:hAnsi="GHEA Grapalat" w:cs="Sylfaen"/>
          <w:b/>
          <w:lang w:val="hy-AM"/>
        </w:rPr>
      </w:pPr>
    </w:p>
    <w:p w14:paraId="763E6F05" w14:textId="77777777" w:rsidR="006A0EE1" w:rsidRDefault="006A0EE1" w:rsidP="00B2228B">
      <w:pPr>
        <w:pStyle w:val="BodyTextIndent3"/>
        <w:spacing w:line="240" w:lineRule="auto"/>
        <w:jc w:val="right"/>
        <w:rPr>
          <w:rFonts w:ascii="GHEA Grapalat" w:hAnsi="GHEA Grapalat" w:cs="Sylfaen"/>
          <w:b/>
          <w:lang w:val="hy-AM"/>
        </w:rPr>
      </w:pPr>
    </w:p>
    <w:p w14:paraId="3A2E27F0" w14:textId="77777777" w:rsidR="006A0EE1" w:rsidRDefault="006A0EE1" w:rsidP="00B2228B">
      <w:pPr>
        <w:pStyle w:val="BodyTextIndent3"/>
        <w:spacing w:line="240" w:lineRule="auto"/>
        <w:jc w:val="right"/>
        <w:rPr>
          <w:rFonts w:ascii="GHEA Grapalat" w:hAnsi="GHEA Grapalat" w:cs="Sylfaen"/>
          <w:b/>
          <w:lang w:val="hy-AM"/>
        </w:rPr>
      </w:pPr>
    </w:p>
    <w:p w14:paraId="128464FD" w14:textId="77777777" w:rsidR="006A0EE1" w:rsidRDefault="006A0EE1" w:rsidP="00B2228B">
      <w:pPr>
        <w:pStyle w:val="BodyTextIndent3"/>
        <w:spacing w:line="240" w:lineRule="auto"/>
        <w:jc w:val="right"/>
        <w:rPr>
          <w:rFonts w:ascii="GHEA Grapalat" w:hAnsi="GHEA Grapalat" w:cs="Sylfaen"/>
          <w:b/>
          <w:lang w:val="hy-AM"/>
        </w:rPr>
      </w:pPr>
    </w:p>
    <w:p w14:paraId="64DDC5C3" w14:textId="77777777" w:rsidR="006A0EE1" w:rsidRDefault="006A0EE1" w:rsidP="00B2228B">
      <w:pPr>
        <w:pStyle w:val="BodyTextIndent3"/>
        <w:spacing w:line="240" w:lineRule="auto"/>
        <w:jc w:val="right"/>
        <w:rPr>
          <w:rFonts w:ascii="GHEA Grapalat" w:hAnsi="GHEA Grapalat" w:cs="Sylfaen"/>
          <w:b/>
          <w:lang w:val="hy-AM"/>
        </w:rPr>
      </w:pPr>
    </w:p>
    <w:p w14:paraId="235531BA" w14:textId="77777777" w:rsidR="006A0EE1" w:rsidRDefault="006A0EE1" w:rsidP="00B2228B">
      <w:pPr>
        <w:pStyle w:val="BodyTextIndent3"/>
        <w:spacing w:line="240" w:lineRule="auto"/>
        <w:jc w:val="right"/>
        <w:rPr>
          <w:rFonts w:ascii="GHEA Grapalat" w:hAnsi="GHEA Grapalat" w:cs="Sylfaen"/>
          <w:b/>
          <w:lang w:val="hy-AM"/>
        </w:rPr>
      </w:pPr>
    </w:p>
    <w:p w14:paraId="3080801A" w14:textId="77777777" w:rsidR="006A0EE1" w:rsidRDefault="006A0EE1" w:rsidP="00B2228B">
      <w:pPr>
        <w:pStyle w:val="BodyTextIndent3"/>
        <w:spacing w:line="240" w:lineRule="auto"/>
        <w:jc w:val="right"/>
        <w:rPr>
          <w:rFonts w:ascii="GHEA Grapalat" w:hAnsi="GHEA Grapalat" w:cs="Sylfaen"/>
          <w:b/>
          <w:lang w:val="hy-AM"/>
        </w:rPr>
      </w:pPr>
    </w:p>
    <w:p w14:paraId="5E3C7897" w14:textId="77777777" w:rsidR="006A0EE1" w:rsidRDefault="006A0EE1" w:rsidP="00B2228B">
      <w:pPr>
        <w:pStyle w:val="BodyTextIndent3"/>
        <w:spacing w:line="240" w:lineRule="auto"/>
        <w:jc w:val="right"/>
        <w:rPr>
          <w:rFonts w:ascii="GHEA Grapalat" w:hAnsi="GHEA Grapalat" w:cs="Sylfaen"/>
          <w:b/>
          <w:lang w:val="hy-AM"/>
        </w:rPr>
      </w:pPr>
    </w:p>
    <w:p w14:paraId="65CE819C" w14:textId="77777777" w:rsidR="006A0EE1" w:rsidRDefault="006A0EE1" w:rsidP="00B2228B">
      <w:pPr>
        <w:pStyle w:val="BodyTextIndent3"/>
        <w:spacing w:line="240" w:lineRule="auto"/>
        <w:jc w:val="right"/>
        <w:rPr>
          <w:rFonts w:ascii="GHEA Grapalat" w:hAnsi="GHEA Grapalat" w:cs="Sylfaen"/>
          <w:b/>
          <w:lang w:val="hy-AM"/>
        </w:rPr>
      </w:pPr>
    </w:p>
    <w:p w14:paraId="7D95F39E" w14:textId="77777777" w:rsidR="006A0EE1" w:rsidRDefault="006A0EE1" w:rsidP="00B2228B">
      <w:pPr>
        <w:pStyle w:val="BodyTextIndent3"/>
        <w:spacing w:line="240" w:lineRule="auto"/>
        <w:jc w:val="right"/>
        <w:rPr>
          <w:rFonts w:ascii="GHEA Grapalat" w:hAnsi="GHEA Grapalat" w:cs="Sylfaen"/>
          <w:b/>
          <w:lang w:val="hy-AM"/>
        </w:rPr>
      </w:pPr>
    </w:p>
    <w:p w14:paraId="04789302" w14:textId="77777777" w:rsidR="006A0EE1" w:rsidRDefault="006A0EE1" w:rsidP="00B2228B">
      <w:pPr>
        <w:pStyle w:val="BodyTextIndent3"/>
        <w:spacing w:line="240" w:lineRule="auto"/>
        <w:jc w:val="right"/>
        <w:rPr>
          <w:rFonts w:ascii="GHEA Grapalat" w:hAnsi="GHEA Grapalat" w:cs="Sylfaen"/>
          <w:b/>
          <w:lang w:val="hy-AM"/>
        </w:rPr>
      </w:pPr>
    </w:p>
    <w:p w14:paraId="10760DC6" w14:textId="77777777" w:rsidR="006A0EE1" w:rsidRDefault="006A0EE1" w:rsidP="00B2228B">
      <w:pPr>
        <w:pStyle w:val="BodyTextIndent3"/>
        <w:spacing w:line="240" w:lineRule="auto"/>
        <w:jc w:val="right"/>
        <w:rPr>
          <w:rFonts w:ascii="GHEA Grapalat" w:hAnsi="GHEA Grapalat" w:cs="Sylfaen"/>
          <w:b/>
          <w:lang w:val="hy-AM"/>
        </w:rPr>
      </w:pPr>
    </w:p>
    <w:p w14:paraId="0BB8D5E3" w14:textId="77777777" w:rsidR="006A0EE1" w:rsidRDefault="006A0EE1" w:rsidP="00B2228B">
      <w:pPr>
        <w:pStyle w:val="BodyTextIndent3"/>
        <w:spacing w:line="240" w:lineRule="auto"/>
        <w:jc w:val="right"/>
        <w:rPr>
          <w:rFonts w:ascii="GHEA Grapalat" w:hAnsi="GHEA Grapalat" w:cs="Sylfaen"/>
          <w:b/>
          <w:lang w:val="hy-AM"/>
        </w:rPr>
      </w:pPr>
    </w:p>
    <w:p w14:paraId="7EED24A2" w14:textId="77777777" w:rsidR="006A0EE1" w:rsidRDefault="006A0EE1" w:rsidP="00B2228B">
      <w:pPr>
        <w:pStyle w:val="BodyTextIndent3"/>
        <w:spacing w:line="240" w:lineRule="auto"/>
        <w:jc w:val="right"/>
        <w:rPr>
          <w:rFonts w:ascii="GHEA Grapalat" w:hAnsi="GHEA Grapalat" w:cs="Sylfaen"/>
          <w:b/>
          <w:lang w:val="hy-AM"/>
        </w:rPr>
      </w:pPr>
    </w:p>
    <w:p w14:paraId="16FD4471" w14:textId="77777777" w:rsidR="006A0EE1" w:rsidRDefault="006A0EE1" w:rsidP="00B2228B">
      <w:pPr>
        <w:pStyle w:val="BodyTextIndent3"/>
        <w:spacing w:line="240" w:lineRule="auto"/>
        <w:jc w:val="right"/>
        <w:rPr>
          <w:rFonts w:ascii="GHEA Grapalat" w:hAnsi="GHEA Grapalat" w:cs="Sylfaen"/>
          <w:b/>
          <w:lang w:val="hy-AM"/>
        </w:rPr>
      </w:pPr>
    </w:p>
    <w:p w14:paraId="1EDFAC24" w14:textId="77777777" w:rsidR="006A0EE1" w:rsidRDefault="006A0EE1" w:rsidP="00B2228B">
      <w:pPr>
        <w:pStyle w:val="BodyTextIndent3"/>
        <w:spacing w:line="240" w:lineRule="auto"/>
        <w:jc w:val="right"/>
        <w:rPr>
          <w:rFonts w:ascii="GHEA Grapalat" w:hAnsi="GHEA Grapalat" w:cs="Sylfaen"/>
          <w:b/>
          <w:lang w:val="hy-AM"/>
        </w:rPr>
      </w:pPr>
    </w:p>
    <w:p w14:paraId="54D8F201" w14:textId="77777777" w:rsidR="006A0EE1" w:rsidRDefault="006A0EE1" w:rsidP="00B2228B">
      <w:pPr>
        <w:pStyle w:val="BodyTextIndent3"/>
        <w:spacing w:line="240" w:lineRule="auto"/>
        <w:jc w:val="right"/>
        <w:rPr>
          <w:rFonts w:ascii="GHEA Grapalat" w:hAnsi="GHEA Grapalat" w:cs="Sylfaen"/>
          <w:b/>
          <w:lang w:val="hy-AM"/>
        </w:rPr>
      </w:pPr>
    </w:p>
    <w:p w14:paraId="377F5404" w14:textId="77777777" w:rsidR="006A0EE1" w:rsidRDefault="006A0EE1" w:rsidP="00B2228B">
      <w:pPr>
        <w:pStyle w:val="BodyTextIndent3"/>
        <w:spacing w:line="240" w:lineRule="auto"/>
        <w:jc w:val="right"/>
        <w:rPr>
          <w:rFonts w:ascii="GHEA Grapalat" w:hAnsi="GHEA Grapalat" w:cs="Sylfaen"/>
          <w:b/>
          <w:lang w:val="hy-AM"/>
        </w:rPr>
      </w:pPr>
    </w:p>
    <w:p w14:paraId="5D6F74B7" w14:textId="77777777" w:rsidR="006A0EE1" w:rsidRDefault="006A0EE1" w:rsidP="00B2228B">
      <w:pPr>
        <w:pStyle w:val="BodyTextIndent3"/>
        <w:spacing w:line="240" w:lineRule="auto"/>
        <w:jc w:val="right"/>
        <w:rPr>
          <w:rFonts w:ascii="GHEA Grapalat" w:hAnsi="GHEA Grapalat" w:cs="Sylfaen"/>
          <w:b/>
          <w:lang w:val="hy-AM"/>
        </w:rPr>
      </w:pPr>
    </w:p>
    <w:p w14:paraId="7ACE3C96" w14:textId="77777777" w:rsidR="006A0EE1" w:rsidRPr="002D4DC4" w:rsidRDefault="006A0EE1" w:rsidP="006A0EE1">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p>
    <w:p w14:paraId="042E37CE" w14:textId="77777777" w:rsidR="006A0EE1" w:rsidRPr="00BA10E4" w:rsidRDefault="006A0EE1" w:rsidP="006A0EE1">
      <w:pPr>
        <w:pStyle w:val="BodyTextIndent3"/>
        <w:spacing w:line="240" w:lineRule="auto"/>
        <w:jc w:val="right"/>
        <w:rPr>
          <w:rFonts w:ascii="GHEA Grapalat" w:hAnsi="GHEA Grapalat" w:cs="Sylfaen"/>
          <w:b/>
          <w:lang w:val="hy-AM"/>
        </w:rPr>
      </w:pPr>
      <w:r w:rsidRPr="00BA10E4">
        <w:rPr>
          <w:rFonts w:ascii="GHEA Grapalat" w:hAnsi="GHEA Grapalat" w:cs="Sylfaen"/>
          <w:b/>
          <w:lang w:val="hy-AM"/>
        </w:rPr>
        <w:t>«ԵՔ-ԳՀ</w:t>
      </w:r>
      <w:r w:rsidRPr="002D4DC4">
        <w:rPr>
          <w:rFonts w:ascii="GHEA Grapalat" w:hAnsi="GHEA Grapalat" w:cs="Sylfaen"/>
          <w:b/>
          <w:lang w:val="hy-AM"/>
        </w:rPr>
        <w:t>Ծ</w:t>
      </w:r>
      <w:r w:rsidRPr="00F566BF">
        <w:rPr>
          <w:rFonts w:ascii="GHEA Grapalat" w:hAnsi="GHEA Grapalat" w:cs="Sylfaen"/>
          <w:b/>
          <w:lang w:val="hy-AM"/>
        </w:rPr>
        <w:t>ՁԲ</w:t>
      </w:r>
      <w:r w:rsidRPr="00BA10E4">
        <w:rPr>
          <w:rFonts w:ascii="GHEA Grapalat" w:hAnsi="GHEA Grapalat" w:cs="Sylfaen"/>
          <w:b/>
          <w:lang w:val="hy-AM"/>
        </w:rPr>
        <w:t xml:space="preserve">-24/92»*  </w:t>
      </w:r>
      <w:r w:rsidRPr="00F566BF">
        <w:rPr>
          <w:rFonts w:ascii="GHEA Grapalat" w:hAnsi="GHEA Grapalat" w:cs="Sylfaen"/>
          <w:b/>
          <w:lang w:val="hy-AM"/>
        </w:rPr>
        <w:t>ծածկագրով</w:t>
      </w:r>
    </w:p>
    <w:p w14:paraId="7C1F8238" w14:textId="77777777" w:rsidR="006A0EE1" w:rsidRPr="00F566BF" w:rsidRDefault="006A0EE1" w:rsidP="006A0EE1">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10E4C832" w14:textId="77777777" w:rsidR="006A0EE1" w:rsidRPr="002D4DC4" w:rsidRDefault="006A0EE1" w:rsidP="006A0EE1">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33E0E661" w14:textId="77777777" w:rsidR="006A0EE1" w:rsidRPr="002D4DC4" w:rsidRDefault="006A0EE1" w:rsidP="006A0EE1">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(որակավորման ապահովում)</w:t>
      </w:r>
    </w:p>
    <w:p w14:paraId="55F2E443" w14:textId="77777777" w:rsidR="006A0EE1" w:rsidRPr="002D4DC4" w:rsidRDefault="006A0EE1" w:rsidP="006A0EE1">
      <w:pPr>
        <w:pStyle w:val="NormalWeb"/>
        <w:shd w:val="clear" w:color="auto" w:fill="FFFFFF"/>
        <w:spacing w:before="0" w:beforeAutospacing="0" w:after="0" w:afterAutospacing="0"/>
        <w:ind w:firstLine="375"/>
        <w:rPr>
          <w:rStyle w:val="Strong"/>
          <w:lang w:val="hy-AM"/>
        </w:rPr>
      </w:pPr>
    </w:p>
    <w:p w14:paraId="622BD40D" w14:textId="77777777" w:rsidR="006A0EE1" w:rsidRPr="002D4DC4" w:rsidRDefault="006A0EE1" w:rsidP="006A0EE1">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4672DE46" w14:textId="77777777" w:rsidR="006A0EE1" w:rsidRPr="002D4DC4" w:rsidRDefault="006A0EE1" w:rsidP="006A0EE1">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3FC5FE51" w14:textId="77777777" w:rsidR="006A0EE1" w:rsidRPr="00F566BF" w:rsidRDefault="006A0EE1" w:rsidP="006A0EE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կողմից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9BA4FEE" w14:textId="77777777" w:rsidR="006A0EE1" w:rsidRPr="002D4DC4" w:rsidRDefault="006A0EE1" w:rsidP="006A0EE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գնման ընթացակարգի արդյունքում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w:t>
      </w:r>
    </w:p>
    <w:p w14:paraId="6B992384" w14:textId="77777777" w:rsidR="006A0EE1" w:rsidRPr="00F566BF" w:rsidRDefault="006A0EE1" w:rsidP="006A0EE1">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ընտրված մասնակցի անվանումը</w:t>
      </w:r>
    </w:p>
    <w:p w14:paraId="6CF478C9" w14:textId="77777777" w:rsidR="006A0EE1" w:rsidRPr="002D4DC4" w:rsidRDefault="006A0EE1" w:rsidP="006A0EE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2D4DC4">
        <w:rPr>
          <w:rStyle w:val="Strong"/>
          <w:rFonts w:ascii="GHEA Grapalat" w:hAnsi="GHEA Grapalat"/>
          <w:b w:val="0"/>
          <w:bCs w:val="0"/>
          <w:sz w:val="20"/>
          <w:szCs w:val="20"/>
          <w:lang w:val="hy-AM"/>
        </w:rPr>
        <w:t>ցիպալ) կողմից կնքվելիք N</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Style w:val="Strong"/>
          <w:rFonts w:ascii="GHEA Grapalat" w:hAnsi="GHEA Grapalat"/>
          <w:b w:val="0"/>
          <w:bCs w:val="0"/>
          <w:sz w:val="20"/>
          <w:szCs w:val="20"/>
          <w:lang w:val="hy-AM"/>
        </w:rPr>
        <w:tab/>
        <w:t xml:space="preserve"> </w:t>
      </w:r>
      <w:r w:rsidRPr="002D4DC4">
        <w:rPr>
          <w:rStyle w:val="Strong"/>
          <w:rFonts w:ascii="GHEA Grapalat" w:hAnsi="GHEA Grapalat"/>
          <w:b w:val="0"/>
          <w:bCs w:val="0"/>
          <w:sz w:val="20"/>
          <w:szCs w:val="20"/>
          <w:lang w:val="hy-AM"/>
        </w:rPr>
        <w:tab/>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79CA9E58" w14:textId="77777777" w:rsidR="006A0EE1" w:rsidRPr="002D4DC4" w:rsidRDefault="006A0EE1" w:rsidP="006A0EE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6D298263" w14:textId="77777777" w:rsidR="006A0EE1" w:rsidRPr="002D4DC4" w:rsidRDefault="006A0EE1" w:rsidP="006A0EE1">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6C7C09DF" w14:textId="77777777" w:rsidR="006A0EE1" w:rsidRPr="002D4DC4" w:rsidRDefault="006A0EE1" w:rsidP="006A0EE1">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 xml:space="preserve">    </w:t>
      </w:r>
      <w:r w:rsidRPr="002D4DC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F566BF">
        <w:rPr>
          <w:rFonts w:ascii="GHEA Grapalat" w:hAnsi="GHEA Grapalat" w:cs="Sylfaen"/>
          <w:vertAlign w:val="superscript"/>
          <w:lang w:val="hy-AM"/>
        </w:rPr>
        <w:t>անվանումը</w:t>
      </w:r>
    </w:p>
    <w:p w14:paraId="6D939E3B" w14:textId="77777777" w:rsidR="006A0EE1" w:rsidRPr="002D4DC4" w:rsidRDefault="006A0EE1" w:rsidP="006A0EE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t xml:space="preserve">  </w:t>
      </w:r>
    </w:p>
    <w:p w14:paraId="532A1EC4" w14:textId="77777777" w:rsidR="006A0EE1" w:rsidRPr="002D4DC4" w:rsidRDefault="006A0EE1" w:rsidP="006A0EE1">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1EB1D3F" w14:textId="484175D2" w:rsidR="006A0EE1" w:rsidRPr="002D4DC4" w:rsidRDefault="006A0EE1" w:rsidP="006A0EE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16373D">
        <w:rPr>
          <w:rFonts w:ascii="GHEA Grapalat" w:hAnsi="GHEA Grapalat" w:cs="Arial"/>
          <w:b/>
          <w:sz w:val="20"/>
          <w:szCs w:val="20"/>
          <w:lang w:val="hy-AM"/>
        </w:rPr>
        <w:t>900015211429</w:t>
      </w:r>
      <w:r>
        <w:rPr>
          <w:rFonts w:ascii="GHEA Grapalat" w:hAnsi="GHEA Grapalat" w:cs="Arial"/>
          <w:b/>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06F61E23" w14:textId="77777777" w:rsidR="006A0EE1" w:rsidRPr="002D4DC4" w:rsidRDefault="006A0EE1" w:rsidP="006A0EE1">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2AEEE9F3" w14:textId="77777777" w:rsidR="006A0EE1" w:rsidRPr="002D4DC4" w:rsidRDefault="006A0EE1" w:rsidP="006A0EE1">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A91E2D3" w14:textId="77777777" w:rsidR="006A0EE1" w:rsidRPr="00842CF6" w:rsidRDefault="006A0EE1" w:rsidP="006A0EE1">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Երաշխիքը գործում է</w:t>
      </w:r>
      <w:r>
        <w:rPr>
          <w:rFonts w:ascii="GHEA Grapalat" w:hAnsi="GHEA Grapalat"/>
          <w:color w:val="000000"/>
          <w:sz w:val="20"/>
          <w:szCs w:val="20"/>
          <w:lang w:val="hy-AM"/>
        </w:rPr>
        <w:t xml:space="preserve"> թողարկման պահից և ուժի մեջ է</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39B7806F" w14:textId="77777777" w:rsidR="006A0EE1" w:rsidRPr="00842CF6" w:rsidRDefault="006A0EE1" w:rsidP="006A0EE1">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FC6FC9D" w14:textId="77777777" w:rsidR="006A0EE1" w:rsidRPr="00842CF6" w:rsidRDefault="006A0EE1" w:rsidP="006A0EE1">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FD5E828" w14:textId="77777777" w:rsidR="006A0EE1" w:rsidRPr="00842CF6" w:rsidRDefault="006A0EE1" w:rsidP="006A0EE1">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6C380731" w14:textId="77777777" w:rsidR="006A0EE1" w:rsidRDefault="006A0EE1" w:rsidP="006A0EE1">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3C78D9A3" w14:textId="77777777" w:rsidR="006A0EE1" w:rsidRPr="00915006" w:rsidRDefault="006A0EE1" w:rsidP="006A0EE1">
      <w:pPr>
        <w:pStyle w:val="ListParagraph"/>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 ծառայության մատուցման վերջնաժամկետը</w:t>
      </w:r>
    </w:p>
    <w:p w14:paraId="650A97CC" w14:textId="67F2104B" w:rsidR="006A0EE1" w:rsidRPr="00842CF6" w:rsidRDefault="006A0EE1" w:rsidP="006A0EE1">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2" w:history="1">
        <w:r w:rsidR="00B430C1" w:rsidRPr="00970F7A">
          <w:rPr>
            <w:rStyle w:val="Hyperlink"/>
            <w:rFonts w:ascii="GHEA Grapalat" w:hAnsi="GHEA Grapalat"/>
            <w:sz w:val="20"/>
            <w:szCs w:val="20"/>
            <w:lang w:val="hy-AM"/>
          </w:rPr>
          <w:t>gor.muradyan@yerevan.am</w:t>
        </w:r>
      </w:hyperlink>
      <w:r w:rsidR="00B430C1">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 էլեկտրոնային փոստի հասցեին։     </w:t>
      </w:r>
    </w:p>
    <w:p w14:paraId="626E54A9" w14:textId="77777777" w:rsidR="006A0EE1" w:rsidRPr="002D4DC4" w:rsidRDefault="006A0EE1" w:rsidP="006A0EE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3DB2B248" w14:textId="77777777" w:rsidR="006A0EE1" w:rsidRPr="002D4DC4" w:rsidRDefault="006A0EE1" w:rsidP="006A0EE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0B6E5AA9" w14:textId="77777777" w:rsidR="006A0EE1" w:rsidRPr="002D4DC4" w:rsidRDefault="006A0EE1" w:rsidP="006A0EE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2398CB74" w14:textId="77777777" w:rsidR="006A0EE1" w:rsidRPr="002D4DC4" w:rsidRDefault="006A0EE1" w:rsidP="006A0EE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37C1F49D" w14:textId="77777777" w:rsidR="006A0EE1" w:rsidRPr="002D4DC4" w:rsidRDefault="006A0EE1" w:rsidP="006A0EE1">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26D1EBDA"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rsidR="00000000">
        <w:fldChar w:fldCharType="begin"/>
      </w:r>
      <w:r w:rsidR="00000000" w:rsidRPr="00147432">
        <w:rPr>
          <w:lang w:val="hy-AM"/>
        </w:rPr>
        <w:instrText>HYPERLINK "http://www.procurement.am"</w:instrText>
      </w:r>
      <w:r w:rsidR="00000000">
        <w:fldChar w:fldCharType="separate"/>
      </w:r>
      <w:r w:rsidRPr="002D4DC4">
        <w:rPr>
          <w:rStyle w:val="Hyperlink"/>
          <w:rFonts w:ascii="GHEA Grapalat" w:hAnsi="GHEA Grapalat"/>
          <w:sz w:val="20"/>
          <w:szCs w:val="20"/>
          <w:lang w:val="hy-AM"/>
        </w:rPr>
        <w:t>www.procurement.am</w:t>
      </w:r>
      <w:r w:rsidR="00000000">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5E51C23D"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1959945" w14:textId="77777777" w:rsidR="006A0EE1" w:rsidRPr="002D4DC4" w:rsidRDefault="006A0EE1" w:rsidP="006A0EE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6325B040"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7E76C55" w14:textId="77777777" w:rsidR="006A0EE1" w:rsidRPr="002D4DC4" w:rsidRDefault="006A0EE1" w:rsidP="006A0EE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433B918"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F509AC0"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24D60BD"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D84F3DA"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08BA6B8" w14:textId="77777777" w:rsidR="006A0EE1" w:rsidRPr="002D4DC4" w:rsidRDefault="006A0EE1" w:rsidP="006A0EE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887C758" w14:textId="77777777" w:rsidR="006A0EE1" w:rsidRPr="00846E52" w:rsidRDefault="006A0EE1" w:rsidP="006A0EE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28A88AE5" w14:textId="77777777" w:rsidR="006A0EE1" w:rsidRDefault="006A0EE1" w:rsidP="00B2228B">
      <w:pPr>
        <w:pStyle w:val="BodyTextIndent3"/>
        <w:spacing w:line="240" w:lineRule="auto"/>
        <w:jc w:val="right"/>
        <w:rPr>
          <w:rFonts w:ascii="GHEA Grapalat" w:hAnsi="GHEA Grapalat" w:cs="Sylfaen"/>
          <w:b/>
          <w:lang w:val="hy-AM"/>
        </w:rPr>
      </w:pPr>
    </w:p>
    <w:p w14:paraId="4BB4DE7C" w14:textId="77777777" w:rsidR="006A0EE1" w:rsidRDefault="006A0EE1" w:rsidP="00B2228B">
      <w:pPr>
        <w:pStyle w:val="BodyTextIndent3"/>
        <w:spacing w:line="240" w:lineRule="auto"/>
        <w:jc w:val="right"/>
        <w:rPr>
          <w:rFonts w:ascii="GHEA Grapalat" w:hAnsi="GHEA Grapalat" w:cs="Sylfaen"/>
          <w:b/>
          <w:lang w:val="hy-AM"/>
        </w:rPr>
      </w:pPr>
    </w:p>
    <w:p w14:paraId="3957CB56" w14:textId="77777777" w:rsidR="006A0EE1" w:rsidRDefault="006A0EE1" w:rsidP="00B2228B">
      <w:pPr>
        <w:pStyle w:val="BodyTextIndent3"/>
        <w:spacing w:line="240" w:lineRule="auto"/>
        <w:jc w:val="right"/>
        <w:rPr>
          <w:rFonts w:ascii="GHEA Grapalat" w:hAnsi="GHEA Grapalat" w:cs="Sylfaen"/>
          <w:b/>
          <w:lang w:val="hy-AM"/>
        </w:rPr>
      </w:pPr>
    </w:p>
    <w:p w14:paraId="12DD30F1" w14:textId="77777777" w:rsidR="006A0EE1" w:rsidRDefault="006A0EE1" w:rsidP="00B2228B">
      <w:pPr>
        <w:pStyle w:val="BodyTextIndent3"/>
        <w:spacing w:line="240" w:lineRule="auto"/>
        <w:jc w:val="right"/>
        <w:rPr>
          <w:rFonts w:ascii="GHEA Grapalat" w:hAnsi="GHEA Grapalat" w:cs="Sylfaen"/>
          <w:b/>
          <w:lang w:val="hy-AM"/>
        </w:rPr>
      </w:pPr>
    </w:p>
    <w:p w14:paraId="4516C136" w14:textId="77777777" w:rsidR="006A0EE1" w:rsidRDefault="006A0EE1" w:rsidP="00B2228B">
      <w:pPr>
        <w:pStyle w:val="BodyTextIndent3"/>
        <w:spacing w:line="240" w:lineRule="auto"/>
        <w:jc w:val="right"/>
        <w:rPr>
          <w:rFonts w:ascii="GHEA Grapalat" w:hAnsi="GHEA Grapalat" w:cs="Sylfaen"/>
          <w:b/>
          <w:lang w:val="hy-AM"/>
        </w:rPr>
      </w:pPr>
    </w:p>
    <w:p w14:paraId="1539CE71" w14:textId="77777777" w:rsidR="006A0EE1" w:rsidRDefault="006A0EE1" w:rsidP="00B2228B">
      <w:pPr>
        <w:pStyle w:val="BodyTextIndent3"/>
        <w:spacing w:line="240" w:lineRule="auto"/>
        <w:jc w:val="right"/>
        <w:rPr>
          <w:rFonts w:ascii="GHEA Grapalat" w:hAnsi="GHEA Grapalat" w:cs="Sylfaen"/>
          <w:b/>
          <w:lang w:val="hy-AM"/>
        </w:rPr>
      </w:pPr>
    </w:p>
    <w:p w14:paraId="65219C70" w14:textId="77777777" w:rsidR="006A0EE1" w:rsidRDefault="006A0EE1" w:rsidP="00B2228B">
      <w:pPr>
        <w:pStyle w:val="BodyTextIndent3"/>
        <w:spacing w:line="240" w:lineRule="auto"/>
        <w:jc w:val="right"/>
        <w:rPr>
          <w:rFonts w:ascii="GHEA Grapalat" w:hAnsi="GHEA Grapalat" w:cs="Sylfaen"/>
          <w:b/>
          <w:lang w:val="hy-AM"/>
        </w:rPr>
      </w:pPr>
    </w:p>
    <w:p w14:paraId="77271B36" w14:textId="77777777" w:rsidR="006A0EE1" w:rsidRDefault="006A0EE1" w:rsidP="00B2228B">
      <w:pPr>
        <w:pStyle w:val="BodyTextIndent3"/>
        <w:spacing w:line="240" w:lineRule="auto"/>
        <w:jc w:val="right"/>
        <w:rPr>
          <w:rFonts w:ascii="GHEA Grapalat" w:hAnsi="GHEA Grapalat" w:cs="Sylfaen"/>
          <w:b/>
          <w:lang w:val="hy-AM"/>
        </w:rPr>
      </w:pPr>
    </w:p>
    <w:p w14:paraId="237E6813" w14:textId="77777777" w:rsidR="006A0EE1" w:rsidRDefault="006A0EE1" w:rsidP="00B2228B">
      <w:pPr>
        <w:pStyle w:val="BodyTextIndent3"/>
        <w:spacing w:line="240" w:lineRule="auto"/>
        <w:jc w:val="right"/>
        <w:rPr>
          <w:rFonts w:ascii="GHEA Grapalat" w:hAnsi="GHEA Grapalat" w:cs="Sylfaen"/>
          <w:b/>
          <w:lang w:val="hy-AM"/>
        </w:rPr>
      </w:pPr>
    </w:p>
    <w:p w14:paraId="0A625E74" w14:textId="77777777" w:rsidR="006A0EE1" w:rsidRDefault="006A0EE1" w:rsidP="00B2228B">
      <w:pPr>
        <w:pStyle w:val="BodyTextIndent3"/>
        <w:spacing w:line="240" w:lineRule="auto"/>
        <w:jc w:val="right"/>
        <w:rPr>
          <w:rFonts w:ascii="GHEA Grapalat" w:hAnsi="GHEA Grapalat" w:cs="Sylfaen"/>
          <w:b/>
          <w:lang w:val="hy-AM"/>
        </w:rPr>
      </w:pPr>
    </w:p>
    <w:p w14:paraId="354EE025" w14:textId="77777777" w:rsidR="00EA4BD2" w:rsidRDefault="00EA4BD2" w:rsidP="00B2228B">
      <w:pPr>
        <w:pStyle w:val="BodyTextIndent3"/>
        <w:spacing w:line="240" w:lineRule="auto"/>
        <w:jc w:val="right"/>
        <w:rPr>
          <w:rFonts w:ascii="GHEA Grapalat" w:hAnsi="GHEA Grapalat" w:cs="Sylfaen"/>
          <w:b/>
          <w:lang w:val="hy-AM"/>
        </w:rPr>
      </w:pPr>
    </w:p>
    <w:p w14:paraId="62E6E342" w14:textId="77777777" w:rsidR="00EA4BD2" w:rsidRDefault="00EA4BD2" w:rsidP="00B2228B">
      <w:pPr>
        <w:pStyle w:val="BodyTextIndent3"/>
        <w:spacing w:line="240" w:lineRule="auto"/>
        <w:jc w:val="right"/>
        <w:rPr>
          <w:rFonts w:ascii="GHEA Grapalat" w:hAnsi="GHEA Grapalat" w:cs="Sylfaen"/>
          <w:b/>
          <w:lang w:val="hy-AM"/>
        </w:rPr>
      </w:pPr>
    </w:p>
    <w:p w14:paraId="4C958503" w14:textId="77777777" w:rsidR="00EA4BD2" w:rsidRDefault="00EA4BD2" w:rsidP="00B2228B">
      <w:pPr>
        <w:pStyle w:val="BodyTextIndent3"/>
        <w:spacing w:line="240" w:lineRule="auto"/>
        <w:jc w:val="right"/>
        <w:rPr>
          <w:rFonts w:ascii="GHEA Grapalat" w:hAnsi="GHEA Grapalat" w:cs="Sylfaen"/>
          <w:b/>
          <w:lang w:val="hy-AM"/>
        </w:rPr>
      </w:pPr>
    </w:p>
    <w:p w14:paraId="26F7CFBD" w14:textId="77777777" w:rsidR="00EA4BD2" w:rsidRDefault="00EA4BD2" w:rsidP="00B2228B">
      <w:pPr>
        <w:pStyle w:val="BodyTextIndent3"/>
        <w:spacing w:line="240" w:lineRule="auto"/>
        <w:jc w:val="right"/>
        <w:rPr>
          <w:rFonts w:ascii="GHEA Grapalat" w:hAnsi="GHEA Grapalat" w:cs="Sylfaen"/>
          <w:b/>
          <w:lang w:val="hy-AM"/>
        </w:rPr>
      </w:pPr>
    </w:p>
    <w:p w14:paraId="11D690A0" w14:textId="77777777" w:rsidR="00EA4BD2" w:rsidRDefault="00EA4BD2" w:rsidP="00B2228B">
      <w:pPr>
        <w:pStyle w:val="BodyTextIndent3"/>
        <w:spacing w:line="240" w:lineRule="auto"/>
        <w:jc w:val="right"/>
        <w:rPr>
          <w:rFonts w:ascii="GHEA Grapalat" w:hAnsi="GHEA Grapalat" w:cs="Sylfaen"/>
          <w:b/>
          <w:lang w:val="hy-AM"/>
        </w:rPr>
      </w:pPr>
    </w:p>
    <w:p w14:paraId="43D78403" w14:textId="77777777" w:rsidR="00EA4BD2" w:rsidRDefault="00EA4BD2" w:rsidP="00B2228B">
      <w:pPr>
        <w:pStyle w:val="BodyTextIndent3"/>
        <w:spacing w:line="240" w:lineRule="auto"/>
        <w:jc w:val="right"/>
        <w:rPr>
          <w:rFonts w:ascii="GHEA Grapalat" w:hAnsi="GHEA Grapalat" w:cs="Sylfaen"/>
          <w:b/>
          <w:lang w:val="hy-AM"/>
        </w:rPr>
      </w:pPr>
    </w:p>
    <w:p w14:paraId="4600303C" w14:textId="77777777" w:rsidR="00EA4BD2" w:rsidRDefault="00EA4BD2" w:rsidP="00B2228B">
      <w:pPr>
        <w:pStyle w:val="BodyTextIndent3"/>
        <w:spacing w:line="240" w:lineRule="auto"/>
        <w:jc w:val="right"/>
        <w:rPr>
          <w:rFonts w:ascii="GHEA Grapalat" w:hAnsi="GHEA Grapalat" w:cs="Sylfaen"/>
          <w:b/>
          <w:lang w:val="hy-AM"/>
        </w:rPr>
      </w:pPr>
    </w:p>
    <w:p w14:paraId="1A2F42E8" w14:textId="77777777" w:rsidR="00EA4BD2" w:rsidRDefault="00EA4BD2" w:rsidP="00B2228B">
      <w:pPr>
        <w:pStyle w:val="BodyTextIndent3"/>
        <w:spacing w:line="240" w:lineRule="auto"/>
        <w:jc w:val="right"/>
        <w:rPr>
          <w:rFonts w:ascii="GHEA Grapalat" w:hAnsi="GHEA Grapalat" w:cs="Sylfaen"/>
          <w:b/>
          <w:lang w:val="hy-AM"/>
        </w:rPr>
      </w:pPr>
    </w:p>
    <w:p w14:paraId="38FAE4BC" w14:textId="77777777" w:rsidR="00EA4BD2" w:rsidRDefault="00EA4BD2" w:rsidP="00B2228B">
      <w:pPr>
        <w:pStyle w:val="BodyTextIndent3"/>
        <w:spacing w:line="240" w:lineRule="auto"/>
        <w:jc w:val="right"/>
        <w:rPr>
          <w:rFonts w:ascii="GHEA Grapalat" w:hAnsi="GHEA Grapalat" w:cs="Sylfaen"/>
          <w:b/>
          <w:lang w:val="hy-AM"/>
        </w:rPr>
      </w:pPr>
    </w:p>
    <w:p w14:paraId="215117DB" w14:textId="77777777" w:rsidR="00EA4BD2" w:rsidRDefault="00EA4BD2" w:rsidP="00B2228B">
      <w:pPr>
        <w:pStyle w:val="BodyTextIndent3"/>
        <w:spacing w:line="240" w:lineRule="auto"/>
        <w:jc w:val="right"/>
        <w:rPr>
          <w:rFonts w:ascii="GHEA Grapalat" w:hAnsi="GHEA Grapalat" w:cs="Sylfaen"/>
          <w:b/>
          <w:lang w:val="hy-AM"/>
        </w:rPr>
      </w:pPr>
    </w:p>
    <w:p w14:paraId="70B2D49F" w14:textId="77777777" w:rsidR="00EA4BD2" w:rsidRDefault="00EA4BD2" w:rsidP="00B2228B">
      <w:pPr>
        <w:pStyle w:val="BodyTextIndent3"/>
        <w:spacing w:line="240" w:lineRule="auto"/>
        <w:jc w:val="right"/>
        <w:rPr>
          <w:rFonts w:ascii="GHEA Grapalat" w:hAnsi="GHEA Grapalat" w:cs="Sylfaen"/>
          <w:b/>
          <w:lang w:val="hy-AM"/>
        </w:rPr>
      </w:pPr>
    </w:p>
    <w:p w14:paraId="1D133904" w14:textId="77777777" w:rsidR="00EA4BD2" w:rsidRDefault="00EA4BD2" w:rsidP="00B2228B">
      <w:pPr>
        <w:pStyle w:val="BodyTextIndent3"/>
        <w:spacing w:line="240" w:lineRule="auto"/>
        <w:jc w:val="right"/>
        <w:rPr>
          <w:rFonts w:ascii="GHEA Grapalat" w:hAnsi="GHEA Grapalat" w:cs="Sylfaen"/>
          <w:b/>
          <w:lang w:val="hy-AM"/>
        </w:rPr>
      </w:pPr>
    </w:p>
    <w:p w14:paraId="75F827EE" w14:textId="77777777" w:rsidR="00EA4BD2" w:rsidRDefault="00EA4BD2" w:rsidP="00B2228B">
      <w:pPr>
        <w:pStyle w:val="BodyTextIndent3"/>
        <w:spacing w:line="240" w:lineRule="auto"/>
        <w:jc w:val="right"/>
        <w:rPr>
          <w:rFonts w:ascii="GHEA Grapalat" w:hAnsi="GHEA Grapalat" w:cs="Sylfaen"/>
          <w:b/>
          <w:lang w:val="hy-AM"/>
        </w:rPr>
      </w:pPr>
    </w:p>
    <w:p w14:paraId="20F9E05E" w14:textId="77777777" w:rsidR="00EA4BD2" w:rsidRDefault="00EA4BD2" w:rsidP="00B2228B">
      <w:pPr>
        <w:pStyle w:val="BodyTextIndent3"/>
        <w:spacing w:line="240" w:lineRule="auto"/>
        <w:jc w:val="right"/>
        <w:rPr>
          <w:rFonts w:ascii="GHEA Grapalat" w:hAnsi="GHEA Grapalat" w:cs="Sylfaen"/>
          <w:b/>
          <w:lang w:val="hy-AM"/>
        </w:rPr>
      </w:pPr>
    </w:p>
    <w:p w14:paraId="70CD1CAD" w14:textId="77777777" w:rsidR="00EA4BD2" w:rsidRDefault="00EA4BD2" w:rsidP="00B2228B">
      <w:pPr>
        <w:pStyle w:val="BodyTextIndent3"/>
        <w:spacing w:line="240" w:lineRule="auto"/>
        <w:jc w:val="right"/>
        <w:rPr>
          <w:rFonts w:ascii="GHEA Grapalat" w:hAnsi="GHEA Grapalat" w:cs="Sylfaen"/>
          <w:b/>
          <w:lang w:val="hy-AM"/>
        </w:rPr>
      </w:pPr>
    </w:p>
    <w:p w14:paraId="205A4D71" w14:textId="77777777" w:rsidR="00EA4BD2" w:rsidRDefault="00EA4BD2" w:rsidP="00B2228B">
      <w:pPr>
        <w:pStyle w:val="BodyTextIndent3"/>
        <w:spacing w:line="240" w:lineRule="auto"/>
        <w:jc w:val="right"/>
        <w:rPr>
          <w:rFonts w:ascii="GHEA Grapalat" w:hAnsi="GHEA Grapalat" w:cs="Sylfaen"/>
          <w:b/>
          <w:lang w:val="hy-AM"/>
        </w:rPr>
      </w:pPr>
    </w:p>
    <w:p w14:paraId="635C516C" w14:textId="77777777" w:rsidR="00EA4BD2" w:rsidRDefault="00EA4BD2" w:rsidP="00B2228B">
      <w:pPr>
        <w:pStyle w:val="BodyTextIndent3"/>
        <w:spacing w:line="240" w:lineRule="auto"/>
        <w:jc w:val="right"/>
        <w:rPr>
          <w:rFonts w:ascii="GHEA Grapalat" w:hAnsi="GHEA Grapalat" w:cs="Sylfaen"/>
          <w:b/>
          <w:lang w:val="hy-AM"/>
        </w:rPr>
      </w:pPr>
    </w:p>
    <w:p w14:paraId="632E2F8A" w14:textId="77777777" w:rsidR="00EA4BD2" w:rsidRDefault="00EA4BD2" w:rsidP="00B2228B">
      <w:pPr>
        <w:pStyle w:val="BodyTextIndent3"/>
        <w:spacing w:line="240" w:lineRule="auto"/>
        <w:jc w:val="right"/>
        <w:rPr>
          <w:rFonts w:ascii="GHEA Grapalat" w:hAnsi="GHEA Grapalat" w:cs="Sylfaen"/>
          <w:b/>
          <w:lang w:val="hy-AM"/>
        </w:rPr>
      </w:pPr>
    </w:p>
    <w:p w14:paraId="7CE98B63" w14:textId="77777777" w:rsidR="00EA4BD2" w:rsidRDefault="00EA4BD2" w:rsidP="00B2228B">
      <w:pPr>
        <w:pStyle w:val="BodyTextIndent3"/>
        <w:spacing w:line="240" w:lineRule="auto"/>
        <w:jc w:val="right"/>
        <w:rPr>
          <w:rFonts w:ascii="GHEA Grapalat" w:hAnsi="GHEA Grapalat" w:cs="Sylfaen"/>
          <w:b/>
          <w:lang w:val="hy-AM"/>
        </w:rPr>
      </w:pPr>
    </w:p>
    <w:p w14:paraId="4AD15A48" w14:textId="77777777" w:rsidR="00EA4BD2" w:rsidRDefault="00EA4BD2" w:rsidP="00B2228B">
      <w:pPr>
        <w:pStyle w:val="BodyTextIndent3"/>
        <w:spacing w:line="240" w:lineRule="auto"/>
        <w:jc w:val="right"/>
        <w:rPr>
          <w:rFonts w:ascii="GHEA Grapalat" w:hAnsi="GHEA Grapalat" w:cs="Sylfaen"/>
          <w:b/>
          <w:lang w:val="hy-AM"/>
        </w:rPr>
      </w:pPr>
    </w:p>
    <w:p w14:paraId="67995725" w14:textId="77777777" w:rsidR="00EA4BD2" w:rsidRDefault="00EA4BD2" w:rsidP="00B2228B">
      <w:pPr>
        <w:pStyle w:val="BodyTextIndent3"/>
        <w:spacing w:line="240" w:lineRule="auto"/>
        <w:jc w:val="right"/>
        <w:rPr>
          <w:rFonts w:ascii="GHEA Grapalat" w:hAnsi="GHEA Grapalat" w:cs="Sylfaen"/>
          <w:b/>
          <w:lang w:val="hy-AM"/>
        </w:rPr>
      </w:pPr>
    </w:p>
    <w:p w14:paraId="242A9BE3" w14:textId="77777777" w:rsidR="00EA4BD2" w:rsidRDefault="00EA4BD2" w:rsidP="00B2228B">
      <w:pPr>
        <w:pStyle w:val="BodyTextIndent3"/>
        <w:spacing w:line="240" w:lineRule="auto"/>
        <w:jc w:val="right"/>
        <w:rPr>
          <w:rFonts w:ascii="GHEA Grapalat" w:hAnsi="GHEA Grapalat" w:cs="Sylfaen"/>
          <w:b/>
          <w:lang w:val="hy-AM"/>
        </w:rPr>
      </w:pPr>
    </w:p>
    <w:p w14:paraId="6BD3EA97" w14:textId="77777777" w:rsidR="00EA4BD2" w:rsidRDefault="00EA4BD2" w:rsidP="00B2228B">
      <w:pPr>
        <w:pStyle w:val="BodyTextIndent3"/>
        <w:spacing w:line="240" w:lineRule="auto"/>
        <w:jc w:val="right"/>
        <w:rPr>
          <w:rFonts w:ascii="GHEA Grapalat" w:hAnsi="GHEA Grapalat" w:cs="Sylfaen"/>
          <w:b/>
          <w:lang w:val="hy-AM"/>
        </w:rPr>
      </w:pPr>
    </w:p>
    <w:p w14:paraId="704123CE" w14:textId="77777777" w:rsidR="00EA4BD2" w:rsidRDefault="00EA4BD2" w:rsidP="00B2228B">
      <w:pPr>
        <w:pStyle w:val="BodyTextIndent3"/>
        <w:spacing w:line="240" w:lineRule="auto"/>
        <w:jc w:val="right"/>
        <w:rPr>
          <w:rFonts w:ascii="GHEA Grapalat" w:hAnsi="GHEA Grapalat" w:cs="Sylfaen"/>
          <w:b/>
          <w:lang w:val="hy-AM"/>
        </w:rPr>
      </w:pPr>
    </w:p>
    <w:p w14:paraId="503F9B8E" w14:textId="77777777" w:rsidR="00EA4BD2" w:rsidRDefault="00EA4BD2" w:rsidP="00B2228B">
      <w:pPr>
        <w:pStyle w:val="BodyTextIndent3"/>
        <w:spacing w:line="240" w:lineRule="auto"/>
        <w:jc w:val="right"/>
        <w:rPr>
          <w:rFonts w:ascii="GHEA Grapalat" w:hAnsi="GHEA Grapalat" w:cs="Sylfaen"/>
          <w:b/>
          <w:lang w:val="hy-AM"/>
        </w:rPr>
      </w:pPr>
    </w:p>
    <w:p w14:paraId="23AEF86F" w14:textId="77777777" w:rsidR="00EA4BD2" w:rsidRDefault="00EA4BD2" w:rsidP="00B2228B">
      <w:pPr>
        <w:pStyle w:val="BodyTextIndent3"/>
        <w:spacing w:line="240" w:lineRule="auto"/>
        <w:jc w:val="right"/>
        <w:rPr>
          <w:rFonts w:ascii="GHEA Grapalat" w:hAnsi="GHEA Grapalat" w:cs="Sylfaen"/>
          <w:b/>
          <w:lang w:val="hy-AM"/>
        </w:rPr>
      </w:pPr>
    </w:p>
    <w:p w14:paraId="0E67C3E8" w14:textId="77777777" w:rsidR="00EA4BD2" w:rsidRDefault="00EA4BD2" w:rsidP="00B2228B">
      <w:pPr>
        <w:pStyle w:val="BodyTextIndent3"/>
        <w:spacing w:line="240" w:lineRule="auto"/>
        <w:jc w:val="right"/>
        <w:rPr>
          <w:rFonts w:ascii="GHEA Grapalat" w:hAnsi="GHEA Grapalat" w:cs="Sylfaen"/>
          <w:b/>
          <w:lang w:val="hy-AM"/>
        </w:rPr>
      </w:pPr>
    </w:p>
    <w:p w14:paraId="7124BBC1" w14:textId="77777777" w:rsidR="00EA4BD2" w:rsidRDefault="00EA4BD2" w:rsidP="00B2228B">
      <w:pPr>
        <w:pStyle w:val="BodyTextIndent3"/>
        <w:spacing w:line="240" w:lineRule="auto"/>
        <w:jc w:val="right"/>
        <w:rPr>
          <w:rFonts w:ascii="GHEA Grapalat" w:hAnsi="GHEA Grapalat" w:cs="Sylfaen"/>
          <w:b/>
          <w:lang w:val="hy-AM"/>
        </w:rPr>
      </w:pPr>
    </w:p>
    <w:p w14:paraId="29C8F50A" w14:textId="77777777" w:rsidR="00EA4BD2" w:rsidRDefault="00EA4BD2" w:rsidP="00B2228B">
      <w:pPr>
        <w:pStyle w:val="BodyTextIndent3"/>
        <w:spacing w:line="240" w:lineRule="auto"/>
        <w:jc w:val="right"/>
        <w:rPr>
          <w:rFonts w:ascii="GHEA Grapalat" w:hAnsi="GHEA Grapalat" w:cs="Sylfaen"/>
          <w:b/>
          <w:lang w:val="hy-AM"/>
        </w:rPr>
      </w:pPr>
    </w:p>
    <w:p w14:paraId="078DC1A0" w14:textId="77777777" w:rsidR="00EA4BD2" w:rsidRDefault="00EA4BD2" w:rsidP="00B2228B">
      <w:pPr>
        <w:pStyle w:val="BodyTextIndent3"/>
        <w:spacing w:line="240" w:lineRule="auto"/>
        <w:jc w:val="right"/>
        <w:rPr>
          <w:rFonts w:ascii="GHEA Grapalat" w:hAnsi="GHEA Grapalat" w:cs="Sylfaen"/>
          <w:b/>
          <w:lang w:val="hy-AM"/>
        </w:rPr>
      </w:pPr>
    </w:p>
    <w:p w14:paraId="7BF73E3F" w14:textId="77777777" w:rsidR="00EA4BD2" w:rsidRDefault="00EA4BD2" w:rsidP="00B2228B">
      <w:pPr>
        <w:pStyle w:val="BodyTextIndent3"/>
        <w:spacing w:line="240" w:lineRule="auto"/>
        <w:jc w:val="right"/>
        <w:rPr>
          <w:rFonts w:ascii="GHEA Grapalat" w:hAnsi="GHEA Grapalat" w:cs="Sylfaen"/>
          <w:b/>
          <w:lang w:val="hy-AM"/>
        </w:rPr>
      </w:pPr>
    </w:p>
    <w:p w14:paraId="65A9AD46" w14:textId="77777777" w:rsidR="00EA4BD2" w:rsidRDefault="00EA4BD2" w:rsidP="00B2228B">
      <w:pPr>
        <w:pStyle w:val="BodyTextIndent3"/>
        <w:spacing w:line="240" w:lineRule="auto"/>
        <w:jc w:val="right"/>
        <w:rPr>
          <w:rFonts w:ascii="GHEA Grapalat" w:hAnsi="GHEA Grapalat" w:cs="Sylfaen"/>
          <w:b/>
          <w:lang w:val="hy-AM"/>
        </w:rPr>
      </w:pPr>
    </w:p>
    <w:p w14:paraId="13C6B4BB" w14:textId="77777777" w:rsidR="00EA4BD2" w:rsidRDefault="00EA4BD2" w:rsidP="00B2228B">
      <w:pPr>
        <w:pStyle w:val="BodyTextIndent3"/>
        <w:spacing w:line="240" w:lineRule="auto"/>
        <w:jc w:val="right"/>
        <w:rPr>
          <w:rFonts w:ascii="GHEA Grapalat" w:hAnsi="GHEA Grapalat" w:cs="Sylfaen"/>
          <w:b/>
          <w:lang w:val="hy-AM"/>
        </w:rPr>
      </w:pPr>
    </w:p>
    <w:p w14:paraId="0E0DCB3D" w14:textId="77777777" w:rsidR="00EA4BD2" w:rsidRDefault="00EA4BD2" w:rsidP="00B2228B">
      <w:pPr>
        <w:pStyle w:val="BodyTextIndent3"/>
        <w:spacing w:line="240" w:lineRule="auto"/>
        <w:jc w:val="right"/>
        <w:rPr>
          <w:rFonts w:ascii="GHEA Grapalat" w:hAnsi="GHEA Grapalat" w:cs="Sylfaen"/>
          <w:b/>
          <w:lang w:val="hy-AM"/>
        </w:rPr>
      </w:pPr>
    </w:p>
    <w:p w14:paraId="5B786AFB" w14:textId="77777777" w:rsidR="00EA4BD2" w:rsidRDefault="00EA4BD2" w:rsidP="00B2228B">
      <w:pPr>
        <w:pStyle w:val="BodyTextIndent3"/>
        <w:spacing w:line="240" w:lineRule="auto"/>
        <w:jc w:val="right"/>
        <w:rPr>
          <w:rFonts w:ascii="GHEA Grapalat" w:hAnsi="GHEA Grapalat" w:cs="Sylfaen"/>
          <w:b/>
          <w:lang w:val="hy-AM"/>
        </w:rPr>
      </w:pPr>
    </w:p>
    <w:p w14:paraId="4BDC5EAF" w14:textId="77777777" w:rsidR="00EA4BD2" w:rsidRDefault="00EA4BD2" w:rsidP="00B2228B">
      <w:pPr>
        <w:pStyle w:val="BodyTextIndent3"/>
        <w:spacing w:line="240" w:lineRule="auto"/>
        <w:jc w:val="right"/>
        <w:rPr>
          <w:rFonts w:ascii="GHEA Grapalat" w:hAnsi="GHEA Grapalat" w:cs="Sylfaen"/>
          <w:b/>
          <w:lang w:val="hy-AM"/>
        </w:rPr>
      </w:pPr>
    </w:p>
    <w:p w14:paraId="2678A11B" w14:textId="77777777" w:rsidR="00EA4BD2" w:rsidRDefault="00EA4BD2" w:rsidP="00B2228B">
      <w:pPr>
        <w:pStyle w:val="BodyTextIndent3"/>
        <w:spacing w:line="240" w:lineRule="auto"/>
        <w:jc w:val="right"/>
        <w:rPr>
          <w:rFonts w:ascii="GHEA Grapalat" w:hAnsi="GHEA Grapalat" w:cs="Sylfaen"/>
          <w:b/>
          <w:lang w:val="hy-AM"/>
        </w:rPr>
      </w:pPr>
    </w:p>
    <w:p w14:paraId="540E3528" w14:textId="77777777" w:rsidR="00EA4BD2" w:rsidRDefault="00EA4BD2" w:rsidP="00B2228B">
      <w:pPr>
        <w:pStyle w:val="BodyTextIndent3"/>
        <w:spacing w:line="240" w:lineRule="auto"/>
        <w:jc w:val="right"/>
        <w:rPr>
          <w:rFonts w:ascii="GHEA Grapalat" w:hAnsi="GHEA Grapalat" w:cs="Sylfaen"/>
          <w:b/>
          <w:lang w:val="hy-AM"/>
        </w:rPr>
      </w:pPr>
    </w:p>
    <w:p w14:paraId="47D87A51" w14:textId="77777777" w:rsidR="00EA4BD2" w:rsidRDefault="00EA4BD2" w:rsidP="00B2228B">
      <w:pPr>
        <w:pStyle w:val="BodyTextIndent3"/>
        <w:spacing w:line="240" w:lineRule="auto"/>
        <w:jc w:val="right"/>
        <w:rPr>
          <w:rFonts w:ascii="GHEA Grapalat" w:hAnsi="GHEA Grapalat" w:cs="Sylfaen"/>
          <w:b/>
          <w:lang w:val="hy-AM"/>
        </w:rPr>
      </w:pPr>
    </w:p>
    <w:p w14:paraId="6A01F287" w14:textId="77777777" w:rsidR="00EA4BD2" w:rsidRDefault="00EA4BD2" w:rsidP="00B2228B">
      <w:pPr>
        <w:pStyle w:val="BodyTextIndent3"/>
        <w:spacing w:line="240" w:lineRule="auto"/>
        <w:jc w:val="right"/>
        <w:rPr>
          <w:rFonts w:ascii="GHEA Grapalat" w:hAnsi="GHEA Grapalat" w:cs="Sylfaen"/>
          <w:b/>
          <w:lang w:val="hy-AM"/>
        </w:rPr>
      </w:pPr>
    </w:p>
    <w:p w14:paraId="1BF3CC64" w14:textId="77777777" w:rsidR="00EA4BD2" w:rsidRDefault="00EA4BD2" w:rsidP="00B2228B">
      <w:pPr>
        <w:pStyle w:val="BodyTextIndent3"/>
        <w:spacing w:line="240" w:lineRule="auto"/>
        <w:jc w:val="right"/>
        <w:rPr>
          <w:rFonts w:ascii="GHEA Grapalat" w:hAnsi="GHEA Grapalat" w:cs="Sylfaen"/>
          <w:b/>
          <w:lang w:val="hy-AM"/>
        </w:rPr>
      </w:pPr>
    </w:p>
    <w:p w14:paraId="37C206E6" w14:textId="77777777" w:rsidR="00EA4BD2" w:rsidRDefault="00EA4BD2" w:rsidP="00B2228B">
      <w:pPr>
        <w:pStyle w:val="BodyTextIndent3"/>
        <w:spacing w:line="240" w:lineRule="auto"/>
        <w:jc w:val="right"/>
        <w:rPr>
          <w:rFonts w:ascii="GHEA Grapalat" w:hAnsi="GHEA Grapalat" w:cs="Sylfaen"/>
          <w:b/>
          <w:lang w:val="hy-AM"/>
        </w:rPr>
      </w:pPr>
    </w:p>
    <w:p w14:paraId="04F9FFBB" w14:textId="05B1066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063BE9">
        <w:rPr>
          <w:rFonts w:ascii="GHEA Grapalat" w:hAnsi="GHEA Grapalat" w:cs="Arial"/>
          <w:b/>
          <w:lang w:val="hy-AM"/>
        </w:rPr>
        <w:t>2</w:t>
      </w:r>
    </w:p>
    <w:p w14:paraId="05D462A2" w14:textId="2FC04AFD"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5152D2">
        <w:rPr>
          <w:rFonts w:ascii="GHEA Grapalat" w:hAnsi="GHEA Grapalat"/>
          <w:b/>
          <w:lang w:val="hy-AM"/>
        </w:rPr>
        <w:t>ԵՔ-ԳՀԾՁԲ-</w:t>
      </w:r>
      <w:r w:rsidR="00B8251C">
        <w:rPr>
          <w:rFonts w:ascii="GHEA Grapalat" w:hAnsi="GHEA Grapalat"/>
          <w:b/>
          <w:lang w:val="hy-AM"/>
        </w:rPr>
        <w:t>24/92</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0C0D511" w:rsidR="007862B1" w:rsidRPr="00F566BF" w:rsidRDefault="00E705E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w:t>
      </w:r>
      <w:proofErr w:type="spellStart"/>
      <w:r w:rsidRPr="00F566BF">
        <w:rPr>
          <w:rFonts w:ascii="GHEA Grapalat" w:hAnsi="GHEA Grapalat" w:cs="GHEA Grapalat"/>
          <w:b/>
          <w:sz w:val="20"/>
          <w:szCs w:val="20"/>
        </w:rPr>
        <w:t>առարկան</w:t>
      </w:r>
      <w:proofErr w:type="spellEnd"/>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2ED557AF" w:rsidR="007862B1" w:rsidRPr="00A5045F" w:rsidRDefault="007862B1" w:rsidP="00A5045F">
      <w:pPr>
        <w:numPr>
          <w:ilvl w:val="1"/>
          <w:numId w:val="7"/>
        </w:numPr>
        <w:ind w:left="0" w:firstLine="426"/>
        <w:jc w:val="both"/>
        <w:rPr>
          <w:rFonts w:ascii="GHEA Grapalat" w:hAnsi="GHEA Grapalat" w:cs="GHEA Grapalat"/>
          <w:sz w:val="20"/>
          <w:szCs w:val="20"/>
          <w:lang w:val="pt-BR"/>
        </w:rPr>
      </w:pPr>
      <w:r w:rsidRPr="00A5045F">
        <w:rPr>
          <w:rFonts w:ascii="GHEA Grapalat" w:hAnsi="GHEA Grapalat" w:cs="GHEA Grapalat"/>
          <w:sz w:val="20"/>
          <w:szCs w:val="20"/>
          <w:lang w:val="pt-BR"/>
        </w:rPr>
        <w:t xml:space="preserve">Ընկերությունը մասնակցում է </w:t>
      </w:r>
      <w:r w:rsidR="00A5045F" w:rsidRPr="00A5045F">
        <w:rPr>
          <w:rFonts w:ascii="GHEA Grapalat" w:hAnsi="GHEA Grapalat" w:cs="GHEA Grapalat"/>
          <w:sz w:val="20"/>
          <w:szCs w:val="20"/>
          <w:lang w:val="pt-BR"/>
        </w:rPr>
        <w:t>Երևանի քաղաքապետարան</w:t>
      </w:r>
      <w:r w:rsidRPr="00A5045F">
        <w:rPr>
          <w:rFonts w:ascii="GHEA Grapalat" w:hAnsi="GHEA Grapalat" w:cs="GHEA Grapalat"/>
          <w:sz w:val="20"/>
          <w:szCs w:val="20"/>
          <w:lang w:val="pt-BR"/>
        </w:rPr>
        <w:t>*  (այսուհետ` Պատվիրատու) կողմից</w:t>
      </w:r>
      <w:r w:rsidR="00A5045F" w:rsidRPr="00A5045F">
        <w:rPr>
          <w:rFonts w:ascii="GHEA Grapalat" w:hAnsi="GHEA Grapalat" w:cs="GHEA Grapalat"/>
          <w:sz w:val="20"/>
          <w:szCs w:val="20"/>
          <w:lang w:val="hy-AM"/>
        </w:rPr>
        <w:t xml:space="preserve"> </w:t>
      </w:r>
      <w:r w:rsidRPr="00A5045F">
        <w:rPr>
          <w:rFonts w:ascii="GHEA Grapalat" w:hAnsi="GHEA Grapalat" w:cs="GHEA Grapalat"/>
          <w:sz w:val="20"/>
          <w:szCs w:val="20"/>
          <w:lang w:val="pt-BR"/>
        </w:rPr>
        <w:t xml:space="preserve">կազմակերպված` </w:t>
      </w:r>
      <w:r w:rsidR="00A5045F" w:rsidRPr="00A5045F">
        <w:rPr>
          <w:rFonts w:ascii="GHEA Grapalat" w:hAnsi="GHEA Grapalat" w:cs="GHEA Grapalat"/>
          <w:sz w:val="20"/>
          <w:szCs w:val="20"/>
          <w:lang w:val="pt-BR"/>
        </w:rPr>
        <w:t>«ԵՔ-ԳՀԾՁԲ-</w:t>
      </w:r>
      <w:r w:rsidR="00B8251C">
        <w:rPr>
          <w:rFonts w:ascii="GHEA Grapalat" w:hAnsi="GHEA Grapalat" w:cs="GHEA Grapalat"/>
          <w:sz w:val="20"/>
          <w:szCs w:val="20"/>
          <w:lang w:val="pt-BR"/>
        </w:rPr>
        <w:t>24/92</w:t>
      </w:r>
      <w:r w:rsidR="00A5045F" w:rsidRPr="00A5045F">
        <w:rPr>
          <w:rFonts w:ascii="GHEA Grapalat" w:hAnsi="GHEA Grapalat" w:cs="GHEA Grapalat"/>
          <w:sz w:val="20"/>
          <w:szCs w:val="20"/>
          <w:lang w:val="pt-BR"/>
        </w:rPr>
        <w:t>»</w:t>
      </w:r>
      <w:r w:rsidRPr="00A5045F">
        <w:rPr>
          <w:rFonts w:ascii="GHEA Grapalat" w:hAnsi="GHEA Grapalat" w:cs="GHEA Grapalat"/>
          <w:sz w:val="20"/>
          <w:szCs w:val="20"/>
          <w:lang w:val="pt-BR"/>
        </w:rPr>
        <w:t>* ծածկագրով գնման ընթացակարգին:</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35CF9112"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6B826BD"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 xml:space="preserve"> Երևանի քաղաքապետարան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7A1FF3"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b/>
                <w:sz w:val="20"/>
                <w:szCs w:val="20"/>
                <w:lang w:val="hy-AM"/>
              </w:rPr>
              <w:t>02593108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9825794"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A70131">
              <w:rPr>
                <w:rFonts w:ascii="GHEA Grapalat" w:hAnsi="GHEA Grapalat" w:cs="Arial"/>
                <w:b/>
                <w:sz w:val="20"/>
                <w:szCs w:val="20"/>
                <w:lang w:val="hy-AM"/>
              </w:rPr>
              <w:t xml:space="preserve"> ՀՀ ֆինանսների նախարարության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7D5F58A7" w:rsidR="00595213" w:rsidRPr="00A5045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A5045F">
              <w:rPr>
                <w:rFonts w:ascii="GHEA Grapalat" w:hAnsi="GHEA Grapalat" w:cs="Arial"/>
                <w:sz w:val="20"/>
                <w:szCs w:val="20"/>
                <w:lang w:val="hy-AM"/>
              </w:rPr>
              <w:t xml:space="preserve"> </w:t>
            </w:r>
            <w:r w:rsidR="00A5045F" w:rsidRPr="0016373D">
              <w:rPr>
                <w:rFonts w:ascii="GHEA Grapalat" w:hAnsi="GHEA Grapalat" w:cs="Arial"/>
                <w:b/>
                <w:sz w:val="20"/>
                <w:szCs w:val="20"/>
                <w:lang w:val="hy-AM"/>
              </w:rPr>
              <w:t>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4CF4FCB2" w:rsidR="00595213" w:rsidRPr="00520884" w:rsidRDefault="00595213" w:rsidP="00CB0ADE">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520884">
              <w:rPr>
                <w:rFonts w:ascii="GHEA Grapalat" w:hAnsi="GHEA Grapalat" w:cs="Arial"/>
                <w:sz w:val="20"/>
                <w:szCs w:val="20"/>
                <w:lang w:val="hy-AM"/>
              </w:rPr>
              <w:t xml:space="preserve"> ՀՀ դրամ, </w:t>
            </w:r>
            <w:r w:rsidR="00520884">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147432"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147432"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147432"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147432"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147432"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545953AE" w14:textId="0BB82DC5" w:rsidR="00F46F1D" w:rsidRPr="00821851" w:rsidRDefault="00631658" w:rsidP="00824D37">
      <w:pPr>
        <w:pStyle w:val="BodyTextIndent3"/>
        <w:spacing w:line="240" w:lineRule="auto"/>
        <w:ind w:firstLine="0"/>
        <w:rPr>
          <w:rFonts w:ascii="GHEA Grapalat" w:hAnsi="GHEA Grapalat"/>
          <w:i/>
          <w:sz w:val="16"/>
          <w:szCs w:val="16"/>
          <w:lang w:val="hy-AM"/>
        </w:rPr>
      </w:pPr>
      <w:r w:rsidRPr="00F566BF">
        <w:rPr>
          <w:rFonts w:ascii="GHEA Grapalat" w:hAnsi="GHEA Grapalat"/>
          <w:b/>
          <w:lang w:val="hy-AM"/>
        </w:rPr>
        <w:br w:type="page"/>
      </w: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19BD344" w14:textId="77777777" w:rsidR="006B0EA3" w:rsidRPr="002D4DC4" w:rsidRDefault="006B0EA3" w:rsidP="006B0EA3">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42049E36" w14:textId="76544D4C" w:rsidR="006B0EA3" w:rsidRPr="00F566BF" w:rsidRDefault="006B0EA3" w:rsidP="006B0EA3">
      <w:pPr>
        <w:pStyle w:val="BodyTextIndent3"/>
        <w:spacing w:line="240" w:lineRule="auto"/>
        <w:jc w:val="right"/>
        <w:rPr>
          <w:rFonts w:ascii="GHEA Grapalat" w:hAnsi="GHEA Grapalat" w:cs="Arial"/>
          <w:b/>
          <w:lang w:val="hy-AM"/>
        </w:rPr>
      </w:pPr>
      <w:r w:rsidRPr="006B0EA3">
        <w:rPr>
          <w:rFonts w:ascii="GHEA Grapalat" w:hAnsi="GHEA Grapalat" w:cs="Arial"/>
          <w:b/>
          <w:lang w:val="hy-AM"/>
        </w:rPr>
        <w:t>«ԵՔ-ԳՀԾՁԲ</w:t>
      </w:r>
      <w:r w:rsidRPr="00F566BF">
        <w:rPr>
          <w:rFonts w:ascii="GHEA Grapalat" w:hAnsi="GHEA Grapalat" w:cs="Arial"/>
          <w:b/>
          <w:lang w:val="hy-AM"/>
        </w:rPr>
        <w:t>-</w:t>
      </w:r>
      <w:r>
        <w:rPr>
          <w:rFonts w:ascii="GHEA Grapalat" w:hAnsi="GHEA Grapalat" w:cs="Arial"/>
          <w:b/>
          <w:lang w:val="hy-AM"/>
        </w:rPr>
        <w:t>24</w:t>
      </w:r>
      <w:r w:rsidRPr="00F566BF">
        <w:rPr>
          <w:rFonts w:ascii="GHEA Grapalat" w:hAnsi="GHEA Grapalat" w:cs="Arial"/>
          <w:b/>
          <w:lang w:val="hy-AM"/>
        </w:rPr>
        <w:t>/</w:t>
      </w:r>
      <w:r>
        <w:rPr>
          <w:rFonts w:ascii="GHEA Grapalat" w:hAnsi="GHEA Grapalat" w:cs="Arial"/>
          <w:b/>
          <w:lang w:val="hy-AM"/>
        </w:rPr>
        <w:t>92</w:t>
      </w:r>
      <w:r w:rsidRPr="006B0EA3">
        <w:rPr>
          <w:rFonts w:ascii="GHEA Grapalat" w:hAnsi="GHEA Grapalat" w:cs="Arial"/>
          <w:b/>
          <w:lang w:val="hy-AM"/>
        </w:rPr>
        <w:t>»*  ծածկագրով</w:t>
      </w:r>
    </w:p>
    <w:p w14:paraId="46365489" w14:textId="075FF157" w:rsidR="006B0EA3" w:rsidRPr="00F566BF" w:rsidRDefault="006B0EA3" w:rsidP="006B0EA3">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Pr="00F566BF">
        <w:rPr>
          <w:rFonts w:ascii="GHEA Grapalat" w:hAnsi="GHEA Grapalat" w:cs="Arial"/>
          <w:b/>
          <w:lang w:val="hy-AM"/>
        </w:rPr>
        <w:t xml:space="preserve"> </w:t>
      </w:r>
      <w:r w:rsidRPr="00F566BF">
        <w:rPr>
          <w:rFonts w:ascii="GHEA Grapalat" w:hAnsi="GHEA Grapalat" w:cs="Sylfaen"/>
          <w:b/>
          <w:lang w:val="hy-AM"/>
        </w:rPr>
        <w:t>հրավերի</w:t>
      </w:r>
    </w:p>
    <w:p w14:paraId="2D55DA39" w14:textId="77777777" w:rsidR="006B0EA3" w:rsidRPr="00F566BF" w:rsidRDefault="006B0EA3" w:rsidP="006B0EA3">
      <w:pPr>
        <w:pStyle w:val="BodyTextIndent3"/>
        <w:spacing w:line="240" w:lineRule="auto"/>
        <w:jc w:val="right"/>
        <w:rPr>
          <w:rFonts w:ascii="GHEA Grapalat" w:hAnsi="GHEA Grapalat" w:cs="Sylfaen"/>
          <w:b/>
          <w:lang w:val="hy-AM"/>
        </w:rPr>
      </w:pPr>
    </w:p>
    <w:p w14:paraId="51A17700" w14:textId="77777777" w:rsidR="006B0EA3" w:rsidRPr="002D4DC4" w:rsidRDefault="006B0EA3" w:rsidP="006B0EA3">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3A5F20FA" w14:textId="77777777" w:rsidR="006B0EA3" w:rsidRPr="00F566BF" w:rsidRDefault="006B0EA3" w:rsidP="006B0EA3">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E80F8D3" w14:textId="77777777" w:rsidR="006B0EA3" w:rsidRPr="002D4DC4" w:rsidRDefault="006B0EA3" w:rsidP="006B0EA3">
      <w:pPr>
        <w:pStyle w:val="NormalWeb"/>
        <w:shd w:val="clear" w:color="auto" w:fill="FFFFFF"/>
        <w:spacing w:before="0" w:beforeAutospacing="0" w:after="0" w:afterAutospacing="0"/>
        <w:ind w:firstLine="375"/>
        <w:rPr>
          <w:rStyle w:val="Strong"/>
          <w:lang w:val="hy-AM"/>
        </w:rPr>
      </w:pPr>
    </w:p>
    <w:p w14:paraId="64D6A6F8" w14:textId="77777777" w:rsidR="006B0EA3" w:rsidRPr="002D4DC4" w:rsidRDefault="006B0EA3" w:rsidP="006B0EA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19D05CBA" w14:textId="77777777" w:rsidR="006B0EA3" w:rsidRPr="002D4DC4" w:rsidRDefault="006B0EA3" w:rsidP="006B0EA3">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6981FCDF" w14:textId="77777777" w:rsidR="006B0EA3" w:rsidRPr="00F566BF" w:rsidRDefault="006B0EA3" w:rsidP="006B0EA3">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w:t>
      </w:r>
      <w:r w:rsidRPr="004B2068">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3ACEE4C8" w14:textId="77777777" w:rsidR="006B0EA3" w:rsidRPr="002D4DC4" w:rsidRDefault="006B0EA3" w:rsidP="006B0EA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E2BAA78" w14:textId="77777777" w:rsidR="006B0EA3" w:rsidRPr="002D4DC4" w:rsidRDefault="006B0EA3" w:rsidP="006B0EA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5C3780F4" w14:textId="77777777" w:rsidR="006B0EA3" w:rsidRPr="002D4DC4" w:rsidRDefault="006B0EA3" w:rsidP="006B0EA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585AF5CB" w14:textId="77777777" w:rsidR="006B0EA3" w:rsidRPr="002D4DC4" w:rsidRDefault="006B0EA3" w:rsidP="006B0EA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4944ED4" w14:textId="77777777" w:rsidR="006B0EA3" w:rsidRPr="002D4DC4" w:rsidRDefault="006B0EA3" w:rsidP="006B0EA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38A0EBF0" w14:textId="77777777" w:rsidR="006B0EA3" w:rsidRPr="002D4DC4" w:rsidRDefault="006B0EA3" w:rsidP="006B0EA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108836A0" w14:textId="77777777" w:rsidR="006B0EA3" w:rsidRPr="002D4DC4" w:rsidRDefault="006B0EA3" w:rsidP="006B0EA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4A442D5" w14:textId="20368DFE" w:rsidR="006B0EA3" w:rsidRPr="002D4DC4" w:rsidRDefault="006B0EA3" w:rsidP="006B0EA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16373D">
        <w:rPr>
          <w:rFonts w:ascii="GHEA Grapalat" w:hAnsi="GHEA Grapalat" w:cs="Arial"/>
          <w:b/>
          <w:sz w:val="20"/>
          <w:szCs w:val="20"/>
          <w:lang w:val="hy-AM"/>
        </w:rPr>
        <w:t>900015211429</w:t>
      </w:r>
      <w:r>
        <w:rPr>
          <w:rFonts w:ascii="GHEA Grapalat" w:hAnsi="GHEA Grapalat" w:cs="Arial"/>
          <w:b/>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1A5C3595" w14:textId="77777777" w:rsidR="006B0EA3" w:rsidRPr="002D4DC4" w:rsidRDefault="006B0EA3" w:rsidP="006B0EA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5E805DE2" w14:textId="77777777" w:rsidR="006B0EA3" w:rsidRPr="002D4DC4" w:rsidRDefault="006B0EA3" w:rsidP="006B0EA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9E8F40" w14:textId="77777777" w:rsidR="006B0EA3" w:rsidRPr="00842CF6"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46EA7685" w14:textId="77777777" w:rsidR="006B0EA3" w:rsidRPr="00842CF6" w:rsidRDefault="006B0EA3" w:rsidP="006B0EA3">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2BD1B84A" w14:textId="77777777" w:rsidR="006B0EA3" w:rsidRPr="00842CF6" w:rsidRDefault="006B0EA3" w:rsidP="006B0EA3">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1D62A4A7" w14:textId="7C86DFDF" w:rsidR="006B0EA3" w:rsidRPr="00842CF6" w:rsidRDefault="006B0EA3" w:rsidP="006B0EA3">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3" w:history="1">
        <w:r w:rsidRPr="00970F7A">
          <w:rPr>
            <w:rStyle w:val="Hyperlink"/>
            <w:rFonts w:ascii="GHEA Grapalat" w:hAnsi="GHEA Grapalat"/>
            <w:sz w:val="20"/>
            <w:szCs w:val="20"/>
            <w:lang w:val="hy-AM"/>
          </w:rPr>
          <w:t>gor.muradyan@yerevan.am</w:t>
        </w:r>
      </w:hyperlink>
      <w:r w:rsidRPr="003750DF">
        <w:rPr>
          <w:rFonts w:ascii="GHEA Grapalat" w:hAnsi="GHEA Grapalat" w:cs="Sylfaen"/>
          <w:vertAlign w:val="superscript"/>
          <w:lang w:val="hy-AM"/>
        </w:rPr>
        <w:t xml:space="preserve">  </w:t>
      </w:r>
      <w:r w:rsidRPr="00842CF6">
        <w:rPr>
          <w:rFonts w:ascii="GHEA Grapalat" w:hAnsi="GHEA Grapalat"/>
          <w:color w:val="000000"/>
          <w:sz w:val="20"/>
          <w:szCs w:val="20"/>
          <w:lang w:val="hy-AM"/>
        </w:rPr>
        <w:t xml:space="preserve"> էլեկտրոնային փոստի հասցեին։     </w:t>
      </w:r>
    </w:p>
    <w:p w14:paraId="6C536778"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6B54766" w14:textId="77777777" w:rsidR="006B0EA3" w:rsidRPr="002D4DC4" w:rsidRDefault="006B0EA3" w:rsidP="006B0EA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038107F9" w14:textId="77777777" w:rsidR="006B0EA3" w:rsidRPr="00F566BF" w:rsidRDefault="006B0EA3" w:rsidP="006B0EA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081B8EDD" w14:textId="77777777" w:rsidR="006B0EA3" w:rsidRPr="002D4DC4" w:rsidRDefault="006B0EA3" w:rsidP="006B0EA3">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244458A1"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rsidR="00000000">
        <w:fldChar w:fldCharType="begin"/>
      </w:r>
      <w:r w:rsidR="00000000" w:rsidRPr="00147432">
        <w:rPr>
          <w:lang w:val="hy-AM"/>
        </w:rPr>
        <w:instrText>HYPERLINK "http://www.procurement.am"</w:instrText>
      </w:r>
      <w:r w:rsidR="00000000">
        <w:fldChar w:fldCharType="separate"/>
      </w:r>
      <w:r w:rsidRPr="002D4DC4">
        <w:rPr>
          <w:rStyle w:val="Hyperlink"/>
          <w:rFonts w:ascii="GHEA Grapalat" w:hAnsi="GHEA Grapalat"/>
          <w:sz w:val="20"/>
          <w:szCs w:val="20"/>
          <w:lang w:val="hy-AM"/>
        </w:rPr>
        <w:t>www.procurement.am</w:t>
      </w:r>
      <w:r w:rsidR="00000000">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6D08CFA2"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6126E12" w14:textId="77777777" w:rsidR="006B0EA3" w:rsidRPr="002D4DC4" w:rsidRDefault="006B0EA3" w:rsidP="006B0EA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0C155187"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8E5693B" w14:textId="77777777" w:rsidR="006B0EA3" w:rsidRPr="002D4DC4" w:rsidRDefault="006B0EA3" w:rsidP="006B0EA3">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402D753"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0B4B4A"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854424E"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3807DE2"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36A0EE2"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lastRenderedPageBreak/>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76C9CE63"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FFA773"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8C7A772" w14:textId="77777777" w:rsidR="006B0EA3" w:rsidRPr="002D4DC4" w:rsidRDefault="006B0EA3" w:rsidP="006B0EA3">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E6F6A85" w14:textId="77777777" w:rsidR="006B0EA3" w:rsidRPr="00F566BF" w:rsidRDefault="006B0EA3" w:rsidP="006B0EA3">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214F5653" w14:textId="77777777" w:rsidR="006B0EA3" w:rsidRDefault="006B0EA3" w:rsidP="00631658">
      <w:pPr>
        <w:pStyle w:val="BodyTextIndent3"/>
        <w:spacing w:line="240" w:lineRule="auto"/>
        <w:jc w:val="right"/>
        <w:rPr>
          <w:rFonts w:ascii="GHEA Grapalat" w:hAnsi="GHEA Grapalat" w:cs="Sylfaen"/>
          <w:b/>
          <w:lang w:val="hy-AM"/>
        </w:rPr>
      </w:pPr>
    </w:p>
    <w:p w14:paraId="15D0662B" w14:textId="77777777" w:rsidR="006B0EA3" w:rsidRDefault="006B0EA3" w:rsidP="00631658">
      <w:pPr>
        <w:pStyle w:val="BodyTextIndent3"/>
        <w:spacing w:line="240" w:lineRule="auto"/>
        <w:jc w:val="right"/>
        <w:rPr>
          <w:rFonts w:ascii="GHEA Grapalat" w:hAnsi="GHEA Grapalat" w:cs="Sylfaen"/>
          <w:b/>
          <w:lang w:val="hy-AM"/>
        </w:rPr>
      </w:pPr>
    </w:p>
    <w:p w14:paraId="5E151BE4" w14:textId="77777777" w:rsidR="006B0EA3" w:rsidRDefault="006B0EA3" w:rsidP="00631658">
      <w:pPr>
        <w:pStyle w:val="BodyTextIndent3"/>
        <w:spacing w:line="240" w:lineRule="auto"/>
        <w:jc w:val="right"/>
        <w:rPr>
          <w:rFonts w:ascii="GHEA Grapalat" w:hAnsi="GHEA Grapalat" w:cs="Sylfaen"/>
          <w:b/>
          <w:lang w:val="hy-AM"/>
        </w:rPr>
      </w:pPr>
    </w:p>
    <w:p w14:paraId="10CC7C58" w14:textId="77777777" w:rsidR="006B0EA3" w:rsidRDefault="006B0EA3" w:rsidP="00631658">
      <w:pPr>
        <w:pStyle w:val="BodyTextIndent3"/>
        <w:spacing w:line="240" w:lineRule="auto"/>
        <w:jc w:val="right"/>
        <w:rPr>
          <w:rFonts w:ascii="GHEA Grapalat" w:hAnsi="GHEA Grapalat" w:cs="Sylfaen"/>
          <w:b/>
          <w:lang w:val="hy-AM"/>
        </w:rPr>
      </w:pPr>
    </w:p>
    <w:p w14:paraId="7961A249" w14:textId="77777777" w:rsidR="006B0EA3" w:rsidRDefault="006B0EA3" w:rsidP="00631658">
      <w:pPr>
        <w:pStyle w:val="BodyTextIndent3"/>
        <w:spacing w:line="240" w:lineRule="auto"/>
        <w:jc w:val="right"/>
        <w:rPr>
          <w:rFonts w:ascii="GHEA Grapalat" w:hAnsi="GHEA Grapalat" w:cs="Sylfaen"/>
          <w:b/>
          <w:lang w:val="hy-AM"/>
        </w:rPr>
      </w:pPr>
    </w:p>
    <w:p w14:paraId="36F49941" w14:textId="0FCAFD3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72EE806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5152D2">
        <w:rPr>
          <w:rFonts w:ascii="GHEA Grapalat" w:hAnsi="GHEA Grapalat" w:cs="Sylfaen"/>
          <w:b/>
          <w:lang w:val="hy-AM"/>
        </w:rPr>
        <w:t>ԵՔ-ԳՀԾՁԲ-</w:t>
      </w:r>
      <w:r w:rsidR="00B8251C">
        <w:rPr>
          <w:rFonts w:ascii="GHEA Grapalat" w:hAnsi="GHEA Grapalat" w:cs="Sylfaen"/>
          <w:b/>
          <w:lang w:val="hy-AM"/>
        </w:rPr>
        <w:t>24/92</w:t>
      </w:r>
      <w:r w:rsidRPr="00F566BF">
        <w:rPr>
          <w:rFonts w:ascii="GHEA Grapalat" w:hAnsi="GHEA Grapalat" w:cs="Sylfaen"/>
          <w:b/>
          <w:lang w:val="hy-AM"/>
        </w:rPr>
        <w:t>»*  ծածկագրով</w:t>
      </w:r>
    </w:p>
    <w:p w14:paraId="2E7932EB" w14:textId="5FBBBB65" w:rsidR="00631658" w:rsidRPr="00F566BF" w:rsidRDefault="00E705E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F566BF">
        <w:rPr>
          <w:rFonts w:ascii="GHEA Grapalat" w:hAnsi="GHEA Grapalat" w:cs="Sylfaen"/>
          <w:b/>
          <w:lang w:val="hy-AM"/>
        </w:rPr>
        <w:t xml:space="preserve">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186090DF" w:rsidR="00631658" w:rsidRPr="00F566BF" w:rsidRDefault="00824D37" w:rsidP="00824D37">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F566BF">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Երևանի քաղաքապետարան</w:t>
      </w:r>
      <w:r w:rsidR="00631658" w:rsidRPr="00F566BF">
        <w:rPr>
          <w:rFonts w:ascii="GHEA Grapalat" w:hAnsi="GHEA Grapalat" w:cs="GHEA Grapalat"/>
          <w:sz w:val="20"/>
          <w:szCs w:val="20"/>
          <w:lang w:val="pt-BR"/>
        </w:rPr>
        <w:t xml:space="preserve">*  (այսուհետ` Պատվիրատու) կողմից կազմակերպված` </w:t>
      </w:r>
      <w:r w:rsidRPr="00824D37">
        <w:rPr>
          <w:rFonts w:ascii="GHEA Grapalat" w:hAnsi="GHEA Grapalat" w:cs="GHEA Grapalat"/>
          <w:sz w:val="20"/>
          <w:szCs w:val="20"/>
          <w:lang w:val="pt-BR"/>
        </w:rPr>
        <w:t>«ԵՔ-ԳՀԾՁԲ-</w:t>
      </w:r>
      <w:r w:rsidR="00B8251C">
        <w:rPr>
          <w:rFonts w:ascii="GHEA Grapalat" w:hAnsi="GHEA Grapalat" w:cs="GHEA Grapalat"/>
          <w:sz w:val="20"/>
          <w:szCs w:val="20"/>
          <w:lang w:val="pt-BR"/>
        </w:rPr>
        <w:t>24/92</w:t>
      </w:r>
      <w:r w:rsidRPr="00824D37">
        <w:rPr>
          <w:rFonts w:ascii="GHEA Grapalat" w:hAnsi="GHEA Grapalat" w:cs="GHEA Grapalat"/>
          <w:sz w:val="20"/>
          <w:szCs w:val="20"/>
          <w:lang w:val="pt-BR"/>
        </w:rPr>
        <w:t>»</w:t>
      </w:r>
      <w:r w:rsidR="00631658" w:rsidRPr="00F566BF">
        <w:rPr>
          <w:rFonts w:ascii="GHEA Grapalat" w:hAnsi="GHEA Grapalat" w:cs="GHEA Grapalat"/>
          <w:sz w:val="20"/>
          <w:szCs w:val="20"/>
          <w:lang w:val="pt-BR"/>
        </w:rPr>
        <w:t>* ծածկագրով գնման ընթացակարգին:</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lastRenderedPageBreak/>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0479D94"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 xml:space="preserve"> Երևանի քաղաքապետարան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B776645"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b/>
                <w:sz w:val="20"/>
                <w:szCs w:val="20"/>
                <w:lang w:val="hy-AM"/>
              </w:rPr>
              <w:t>02593108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93D4432"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A70131">
              <w:rPr>
                <w:rFonts w:ascii="GHEA Grapalat" w:hAnsi="GHEA Grapalat" w:cs="Arial"/>
                <w:b/>
                <w:sz w:val="20"/>
                <w:szCs w:val="20"/>
                <w:lang w:val="hy-AM"/>
              </w:rPr>
              <w:t xml:space="preserve"> ՀՀ ֆինանսների նախարարության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22DFB0F" w:rsidR="00334B2F" w:rsidRPr="00824D37"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w:t>
            </w:r>
            <w:r w:rsidR="00824D37" w:rsidRPr="0016373D">
              <w:rPr>
                <w:rFonts w:ascii="GHEA Grapalat" w:hAnsi="GHEA Grapalat" w:cs="Arial"/>
                <w:b/>
                <w:sz w:val="20"/>
                <w:szCs w:val="20"/>
                <w:lang w:val="hy-AM"/>
              </w:rPr>
              <w:t>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3F2E517" w:rsidR="00334B2F" w:rsidRPr="00824D37" w:rsidRDefault="00334B2F" w:rsidP="00CB0ADE">
            <w:pPr>
              <w:rPr>
                <w:rFonts w:ascii="GHEA Grapalat" w:hAnsi="GHEA Grapalat" w:cs="Arial"/>
                <w:sz w:val="20"/>
                <w:szCs w:val="20"/>
              </w:rPr>
            </w:pPr>
            <w:r w:rsidRPr="00F566BF">
              <w:rPr>
                <w:rFonts w:ascii="GHEA Grapalat" w:hAnsi="GHEA Grapalat" w:cs="Sylfaen"/>
                <w:sz w:val="20"/>
                <w:szCs w:val="20"/>
              </w:rPr>
              <w:t>1</w:t>
            </w:r>
            <w:r w:rsidRPr="00824D37">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sidR="00824D37">
              <w:rPr>
                <w:rFonts w:ascii="GHEA Grapalat" w:hAnsi="GHEA Grapalat" w:cs="Arial"/>
                <w:sz w:val="20"/>
                <w:szCs w:val="20"/>
                <w:lang w:val="hy-AM"/>
              </w:rPr>
              <w:t xml:space="preserve"> ՀՀ դրամ, </w:t>
            </w:r>
            <w:r w:rsidR="00824D37">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r w:rsidRPr="00F566BF">
              <w:rPr>
                <w:rFonts w:ascii="GHEA Grapalat" w:hAnsi="GHEA Grapalat" w:cs="Sylfaen"/>
                <w:sz w:val="20"/>
                <w:szCs w:val="20"/>
              </w:rPr>
              <w:t>`</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14743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14743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14743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14743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14743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27AAA4FA" w:rsidR="002B0E49" w:rsidRDefault="00334B2F" w:rsidP="00534332">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34EDBB1F"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5152D2">
        <w:rPr>
          <w:rFonts w:ascii="GHEA Grapalat" w:hAnsi="GHEA Grapalat" w:cs="Sylfaen"/>
          <w:b/>
          <w:lang w:val="hy-AM"/>
        </w:rPr>
        <w:t>ԵՔ-ԳՀԾՁԲ-</w:t>
      </w:r>
      <w:r w:rsidR="00B8251C">
        <w:rPr>
          <w:rFonts w:ascii="GHEA Grapalat" w:hAnsi="GHEA Grapalat" w:cs="Sylfaen"/>
          <w:b/>
          <w:lang w:val="hy-AM"/>
        </w:rPr>
        <w:t>24/92</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668B6754" w:rsidR="00071D1C" w:rsidRPr="00D66974" w:rsidRDefault="008D1746"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D66974">
        <w:rPr>
          <w:rFonts w:ascii="GHEA Grapalat" w:hAnsi="GHEA Grapalat" w:cs="Sylfaen"/>
          <w:b/>
          <w:lang w:val="hy-AM"/>
        </w:rPr>
        <w:t xml:space="preserve"> </w:t>
      </w:r>
      <w:r w:rsidR="00071D1C" w:rsidRPr="00D66974">
        <w:rPr>
          <w:rFonts w:ascii="GHEA Grapalat" w:hAnsi="GHEA Grapalat" w:cs="Sylfaen"/>
          <w:b/>
          <w:lang w:val="hy-AM"/>
        </w:rPr>
        <w:t>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0B4E9C0A" w14:textId="00A6ECB7" w:rsidR="007678FA" w:rsidRPr="00D66974" w:rsidRDefault="00C95DE8" w:rsidP="007678FA">
      <w:pPr>
        <w:ind w:left="-142" w:firstLine="142"/>
        <w:jc w:val="center"/>
        <w:rPr>
          <w:rFonts w:ascii="GHEA Grapalat" w:hAnsi="GHEA Grapalat"/>
          <w:b/>
          <w:lang w:val="hy-AM"/>
        </w:rPr>
      </w:pPr>
      <w:r>
        <w:rPr>
          <w:rFonts w:ascii="GHEA Grapalat" w:hAnsi="GHEA Grapalat" w:cs="Sylfaen"/>
          <w:b/>
          <w:lang w:val="hy-AM"/>
        </w:rPr>
        <w:t>ԾԱՌԱՅՈՒԹՅՈՒՆՆԵՐԻ</w:t>
      </w:r>
      <w:r w:rsidR="007678FA" w:rsidRPr="00D66974">
        <w:rPr>
          <w:rFonts w:ascii="GHEA Grapalat" w:hAnsi="GHEA Grapalat" w:cs="Sylfaen"/>
          <w:b/>
          <w:lang w:val="hy-AM"/>
        </w:rPr>
        <w:t xml:space="preserve">  ՄԱՏՈՒՑՄԱՆ</w:t>
      </w:r>
    </w:p>
    <w:p w14:paraId="61C4EB9F" w14:textId="3ECBD901" w:rsidR="007678FA" w:rsidRPr="00D66974" w:rsidRDefault="007678FA" w:rsidP="007678FA">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4FE01446"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1. </w:t>
      </w:r>
      <w:r w:rsidR="000A56F0">
        <w:rPr>
          <w:rFonts w:ascii="GHEA Grapalat" w:hAnsi="GHEA Grapalat" w:cs="Sylfaen"/>
          <w:b/>
          <w:smallCaps/>
          <w:sz w:val="20"/>
          <w:lang w:val="hy-AM"/>
        </w:rPr>
        <w:t xml:space="preserve">  </w:t>
      </w:r>
      <w:r w:rsidR="000A56F0" w:rsidRPr="00D66974">
        <w:rPr>
          <w:rFonts w:ascii="GHEA Grapalat" w:hAnsi="GHEA Grapalat" w:cs="Sylfaen"/>
          <w:b/>
          <w:smallCaps/>
          <w:sz w:val="20"/>
          <w:lang w:val="hy-AM"/>
        </w:rPr>
        <w:t>ՊԱՅՄԱՆԱԳՐԻ ԱՌԱՐԿԱՆ</w:t>
      </w:r>
    </w:p>
    <w:p w14:paraId="125125E6" w14:textId="1A1DBC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576FA9" w:rsidRPr="00576FA9">
        <w:rPr>
          <w:rFonts w:ascii="GHEA Grapalat" w:hAnsi="GHEA Grapalat" w:cs="Sylfaen"/>
          <w:sz w:val="20"/>
          <w:lang w:val="hy-AM"/>
        </w:rPr>
        <w:t>Երևան համայնքի տարածքում հրատապ լուծում պահանջող և չնախատեսված ծառայությունների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18"/>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62769C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0A56F0">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9"/>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547B317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62494F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00ACD27D"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2.4 </w:t>
      </w:r>
      <w:r w:rsidR="00C95DE8">
        <w:rPr>
          <w:rFonts w:ascii="GHEA Grapalat" w:hAnsi="GHEA Grapalat" w:cs="Sylfaen"/>
          <w:b/>
          <w:sz w:val="20"/>
          <w:lang w:val="hy-AM"/>
        </w:rPr>
        <w:t xml:space="preserve">   </w:t>
      </w:r>
      <w:r w:rsidR="00C95DE8" w:rsidRPr="00D66974">
        <w:rPr>
          <w:rFonts w:ascii="GHEA Grapalat" w:hAnsi="GHEA Grapalat" w:cs="Sylfaen"/>
          <w:b/>
          <w:sz w:val="20"/>
          <w:lang w:val="hy-AM"/>
        </w:rPr>
        <w:t>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6AE2B0A"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C95DE8">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20"/>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B78054D"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A56F0">
        <w:rPr>
          <w:rFonts w:ascii="GHEA Grapalat" w:hAnsi="GHEA Grapalat" w:cs="Sylfaen"/>
          <w:sz w:val="20"/>
          <w:szCs w:val="20"/>
          <w:lang w:val="hy-AM"/>
        </w:rPr>
        <w:t>1</w:t>
      </w:r>
      <w:r w:rsidR="009875D7">
        <w:rPr>
          <w:rFonts w:ascii="GHEA Grapalat" w:hAnsi="GHEA Grapalat" w:cs="Sylfaen"/>
          <w:sz w:val="20"/>
          <w:szCs w:val="20"/>
          <w:lang w:val="hy-AM"/>
        </w:rPr>
        <w:t>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689A8121"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4. </w:t>
      </w:r>
      <w:r w:rsidR="00C95DE8">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21"/>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9398EA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C95DE8">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22"/>
      </w:r>
    </w:p>
    <w:p w14:paraId="4E0FCF9C"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F9C82F1" w14:textId="77777777" w:rsidR="00641F67" w:rsidRPr="005E00F2"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2583E47"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4E5A04C1" w14:textId="77777777" w:rsidR="00641F67" w:rsidRPr="00EE6E36" w:rsidRDefault="00641F67" w:rsidP="00641F67">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6E754D95" w14:textId="77777777" w:rsidR="00641F67" w:rsidRPr="00EE6E36" w:rsidRDefault="00641F67" w:rsidP="00641F67">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r w:rsidRPr="00EE6E36">
        <w:rPr>
          <w:rFonts w:ascii="GHEA Grapalat" w:hAnsi="GHEA Grapalat" w:cs="Sylfaen"/>
          <w:b/>
          <w:bCs/>
          <w:sz w:val="20"/>
          <w:szCs w:val="24"/>
          <w:vertAlign w:val="superscript"/>
          <w:lang w:val="hy-AM" w:eastAsia="en-US"/>
        </w:rPr>
        <w:t>9</w:t>
      </w:r>
    </w:p>
    <w:p w14:paraId="02DC0747" w14:textId="77777777" w:rsidR="00641F67" w:rsidRPr="00641F67" w:rsidRDefault="00641F67" w:rsidP="0087619B">
      <w:pPr>
        <w:ind w:firstLine="709"/>
        <w:jc w:val="both"/>
        <w:rPr>
          <w:rFonts w:ascii="GHEA Grapalat" w:hAnsi="GHEA Grapalat"/>
          <w:sz w:val="20"/>
          <w:lang w:val="es-ES"/>
        </w:rPr>
      </w:pPr>
    </w:p>
    <w:p w14:paraId="4F7B182D" w14:textId="5F10AC94" w:rsidR="007678FA" w:rsidRPr="00D66974" w:rsidRDefault="00C95DE8" w:rsidP="00C95DE8">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8531880"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006603">
        <w:rPr>
          <w:rFonts w:ascii="GHEA Grapalat" w:hAnsi="GHEA Grapalat" w:cs="Sylfaen"/>
          <w:sz w:val="20"/>
          <w:lang w:val="hy-AM"/>
        </w:rPr>
        <w:t>1</w:t>
      </w:r>
      <w:r w:rsidR="00C95DE8">
        <w:rPr>
          <w:rFonts w:ascii="GHEA Grapalat" w:hAnsi="GHEA Grapalat" w:cs="Sylfaen"/>
          <w:sz w:val="20"/>
          <w:lang w:val="hy-AM"/>
        </w:rPr>
        <w:t xml:space="preserve"> </w:t>
      </w:r>
      <w:r w:rsidRPr="00D66974">
        <w:rPr>
          <w:rFonts w:ascii="GHEA Grapalat" w:hAnsi="GHEA Grapalat" w:cs="Sylfaen"/>
          <w:sz w:val="20"/>
          <w:lang w:val="hy-AM"/>
        </w:rPr>
        <w:t>(</w:t>
      </w:r>
      <w:r w:rsidR="00006603">
        <w:rPr>
          <w:rFonts w:ascii="GHEA Grapalat" w:hAnsi="GHEA Grapalat" w:cs="Sylfaen"/>
          <w:sz w:val="20"/>
          <w:lang w:val="hy-AM"/>
        </w:rPr>
        <w:t>մեկ</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23"/>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4B3FD0F3" w:rsidR="00AC12AD" w:rsidRPr="00D66974" w:rsidRDefault="007678FA" w:rsidP="00C95DE8">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875D7">
        <w:rPr>
          <w:rFonts w:ascii="GHEA Grapalat" w:hAnsi="GHEA Grapalat" w:cs="Sylfaen"/>
          <w:sz w:val="20"/>
          <w:lang w:val="hy-AM"/>
        </w:rPr>
        <w:t>1</w:t>
      </w:r>
      <w:r w:rsidR="00006603">
        <w:rPr>
          <w:rFonts w:ascii="GHEA Grapalat" w:hAnsi="GHEA Grapalat" w:cs="Sylfaen"/>
          <w:sz w:val="20"/>
          <w:lang w:val="hy-AM"/>
        </w:rPr>
        <w:t>5</w:t>
      </w:r>
      <w:r w:rsidR="00AC12AD" w:rsidRPr="00D66974">
        <w:rPr>
          <w:rFonts w:ascii="GHEA Grapalat" w:hAnsi="GHEA Grapalat" w:cs="Sylfaen"/>
          <w:sz w:val="20"/>
          <w:lang w:val="hy-AM"/>
        </w:rPr>
        <w:t xml:space="preserve"> (զրո ամբողջ </w:t>
      </w:r>
      <w:r w:rsidR="009875D7">
        <w:rPr>
          <w:rFonts w:ascii="GHEA Grapalat" w:hAnsi="GHEA Grapalat" w:cs="Sylfaen"/>
          <w:sz w:val="20"/>
          <w:lang w:val="hy-AM"/>
        </w:rPr>
        <w:t>տասն</w:t>
      </w:r>
      <w:r w:rsidR="00006603">
        <w:rPr>
          <w:rFonts w:ascii="GHEA Grapalat" w:hAnsi="GHEA Grapalat" w:cs="Sylfaen"/>
          <w:sz w:val="20"/>
          <w:lang w:val="hy-AM"/>
        </w:rPr>
        <w:t>հինգ</w:t>
      </w:r>
      <w:r w:rsidR="00AC12AD" w:rsidRPr="00D66974">
        <w:rPr>
          <w:rFonts w:ascii="GHEA Grapalat" w:hAnsi="GHEA Grapalat" w:cs="Sylfaen"/>
          <w:sz w:val="20"/>
          <w:lang w:val="hy-AM"/>
        </w:rPr>
        <w:t xml:space="preserve"> </w:t>
      </w:r>
      <w:r w:rsidR="000133C7">
        <w:rPr>
          <w:rFonts w:ascii="GHEA Grapalat" w:hAnsi="GHEA Grapalat" w:cs="Sylfaen"/>
          <w:sz w:val="20"/>
          <w:lang w:val="hy-AM"/>
        </w:rPr>
        <w:t>հարյուրերրո</w:t>
      </w:r>
      <w:r w:rsidR="00AC12AD" w:rsidRPr="00D66974">
        <w:rPr>
          <w:rFonts w:ascii="GHEA Grapalat" w:hAnsi="GHEA Grapalat" w:cs="Sylfaen"/>
          <w:sz w:val="20"/>
          <w:lang w:val="hy-AM"/>
        </w:rPr>
        <w:t>դական)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3CE0B1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DC3363">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24"/>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D66974">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25"/>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7DDA68C7" w14:textId="77777777" w:rsidR="002676A1" w:rsidRPr="00D66974" w:rsidRDefault="002676A1" w:rsidP="002676A1">
      <w:pPr>
        <w:ind w:firstLine="567"/>
        <w:jc w:val="both"/>
        <w:rPr>
          <w:rFonts w:ascii="GHEA Grapalat" w:hAnsi="GHEA Grapalat"/>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w:t>
      </w:r>
      <w:r w:rsidRPr="00D66974">
        <w:rPr>
          <w:rFonts w:ascii="GHEA Grapalat" w:hAnsi="GHEA Grapalat"/>
          <w:sz w:val="20"/>
          <w:szCs w:val="20"/>
          <w:lang w:val="hy-AM" w:eastAsia="ru-RU"/>
        </w:rPr>
        <w:lastRenderedPageBreak/>
        <w:t>աշխատանքային օրվա ընթացքում։ Հակառակ դեպքում պայմանագիրը Պատվիրատուի կողմից միակողմանիորեն լուծվում է:</w:t>
      </w:r>
      <w:r w:rsidRPr="00D66974">
        <w:rPr>
          <w:rStyle w:val="FootnoteReference"/>
          <w:rFonts w:ascii="GHEA Grapalat" w:hAnsi="GHEA Grapalat"/>
          <w:sz w:val="20"/>
          <w:szCs w:val="20"/>
          <w:lang w:val="hy-AM" w:eastAsia="ru-RU"/>
        </w:rPr>
        <w:footnoteReference w:id="26"/>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1521"/>
        <w:gridCol w:w="1400"/>
        <w:gridCol w:w="961"/>
        <w:gridCol w:w="1120"/>
        <w:gridCol w:w="1120"/>
        <w:gridCol w:w="860"/>
        <w:gridCol w:w="1581"/>
      </w:tblGrid>
      <w:tr w:rsidR="007678FA" w:rsidRPr="00F566BF" w14:paraId="2B10E770" w14:textId="77777777" w:rsidTr="00E26C98">
        <w:tc>
          <w:tcPr>
            <w:tcW w:w="10006" w:type="dxa"/>
            <w:gridSpan w:val="8"/>
          </w:tcPr>
          <w:p w14:paraId="43443779"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C375F2" w:rsidRPr="00F566BF" w14:paraId="591AED89" w14:textId="77777777" w:rsidTr="00B4401A">
        <w:trPr>
          <w:trHeight w:val="219"/>
        </w:trPr>
        <w:tc>
          <w:tcPr>
            <w:tcW w:w="1351" w:type="dxa"/>
            <w:vMerge w:val="restart"/>
            <w:vAlign w:val="center"/>
          </w:tcPr>
          <w:p w14:paraId="428B7C4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425" w:type="dxa"/>
            <w:vMerge w:val="restart"/>
            <w:vAlign w:val="center"/>
          </w:tcPr>
          <w:p w14:paraId="7C2C237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1470" w:type="dxa"/>
            <w:vMerge w:val="restart"/>
            <w:vAlign w:val="center"/>
          </w:tcPr>
          <w:p w14:paraId="44593404"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906" w:type="dxa"/>
            <w:vMerge w:val="restart"/>
            <w:vAlign w:val="center"/>
          </w:tcPr>
          <w:p w14:paraId="2D2D68AD"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054" w:type="dxa"/>
            <w:vMerge w:val="restart"/>
            <w:vAlign w:val="center"/>
          </w:tcPr>
          <w:p w14:paraId="42158BEA"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1054" w:type="dxa"/>
            <w:vMerge w:val="restart"/>
            <w:vAlign w:val="center"/>
          </w:tcPr>
          <w:p w14:paraId="4FA56C65"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քանակը</w:t>
            </w:r>
            <w:proofErr w:type="spellEnd"/>
          </w:p>
        </w:tc>
        <w:tc>
          <w:tcPr>
            <w:tcW w:w="2746" w:type="dxa"/>
            <w:gridSpan w:val="2"/>
            <w:vAlign w:val="center"/>
          </w:tcPr>
          <w:p w14:paraId="183C371C"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C375F2" w:rsidRPr="00F566BF" w14:paraId="55772FF4" w14:textId="77777777" w:rsidTr="00B4401A">
        <w:trPr>
          <w:trHeight w:val="445"/>
        </w:trPr>
        <w:tc>
          <w:tcPr>
            <w:tcW w:w="1351" w:type="dxa"/>
            <w:vMerge/>
            <w:vAlign w:val="center"/>
          </w:tcPr>
          <w:p w14:paraId="79177BBB" w14:textId="77777777" w:rsidR="007678FA" w:rsidRPr="00F566BF" w:rsidRDefault="007678FA" w:rsidP="00E53C12">
            <w:pPr>
              <w:jc w:val="center"/>
              <w:rPr>
                <w:rFonts w:ascii="GHEA Grapalat" w:hAnsi="GHEA Grapalat"/>
                <w:sz w:val="18"/>
              </w:rPr>
            </w:pPr>
          </w:p>
        </w:tc>
        <w:tc>
          <w:tcPr>
            <w:tcW w:w="1425" w:type="dxa"/>
            <w:vMerge/>
            <w:vAlign w:val="center"/>
          </w:tcPr>
          <w:p w14:paraId="14F2A268" w14:textId="77777777" w:rsidR="007678FA" w:rsidRPr="00F566BF" w:rsidRDefault="007678FA" w:rsidP="00E53C12">
            <w:pPr>
              <w:jc w:val="center"/>
              <w:rPr>
                <w:rFonts w:ascii="GHEA Grapalat" w:hAnsi="GHEA Grapalat"/>
                <w:sz w:val="18"/>
              </w:rPr>
            </w:pPr>
          </w:p>
        </w:tc>
        <w:tc>
          <w:tcPr>
            <w:tcW w:w="1470" w:type="dxa"/>
            <w:vMerge/>
            <w:vAlign w:val="center"/>
          </w:tcPr>
          <w:p w14:paraId="3B4D31CB" w14:textId="77777777" w:rsidR="007678FA" w:rsidRPr="00F566BF" w:rsidRDefault="007678FA" w:rsidP="00E53C12">
            <w:pPr>
              <w:jc w:val="center"/>
              <w:rPr>
                <w:rFonts w:ascii="GHEA Grapalat" w:hAnsi="GHEA Grapalat"/>
                <w:sz w:val="18"/>
              </w:rPr>
            </w:pPr>
          </w:p>
        </w:tc>
        <w:tc>
          <w:tcPr>
            <w:tcW w:w="906" w:type="dxa"/>
            <w:vMerge/>
            <w:vAlign w:val="center"/>
          </w:tcPr>
          <w:p w14:paraId="1B7C1390" w14:textId="77777777" w:rsidR="007678FA" w:rsidRPr="00F566BF" w:rsidRDefault="007678FA" w:rsidP="00E53C12">
            <w:pPr>
              <w:jc w:val="center"/>
              <w:rPr>
                <w:rFonts w:ascii="GHEA Grapalat" w:hAnsi="GHEA Grapalat"/>
                <w:sz w:val="18"/>
              </w:rPr>
            </w:pPr>
          </w:p>
        </w:tc>
        <w:tc>
          <w:tcPr>
            <w:tcW w:w="1054" w:type="dxa"/>
            <w:vMerge/>
            <w:vAlign w:val="center"/>
          </w:tcPr>
          <w:p w14:paraId="0207347D" w14:textId="77777777" w:rsidR="007678FA" w:rsidRPr="00F566BF" w:rsidRDefault="007678FA" w:rsidP="00E53C12">
            <w:pPr>
              <w:jc w:val="center"/>
              <w:rPr>
                <w:rFonts w:ascii="GHEA Grapalat" w:hAnsi="GHEA Grapalat"/>
                <w:sz w:val="18"/>
              </w:rPr>
            </w:pPr>
          </w:p>
        </w:tc>
        <w:tc>
          <w:tcPr>
            <w:tcW w:w="1054" w:type="dxa"/>
            <w:vMerge/>
            <w:vAlign w:val="center"/>
          </w:tcPr>
          <w:p w14:paraId="69754339" w14:textId="77777777" w:rsidR="007678FA" w:rsidRPr="00F566BF" w:rsidRDefault="007678FA" w:rsidP="00E53C12">
            <w:pPr>
              <w:jc w:val="center"/>
              <w:rPr>
                <w:rFonts w:ascii="GHEA Grapalat" w:hAnsi="GHEA Grapalat"/>
                <w:sz w:val="18"/>
              </w:rPr>
            </w:pPr>
          </w:p>
        </w:tc>
        <w:tc>
          <w:tcPr>
            <w:tcW w:w="1262" w:type="dxa"/>
            <w:vAlign w:val="center"/>
          </w:tcPr>
          <w:p w14:paraId="52A0DB2B"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հասցեն</w:t>
            </w:r>
            <w:proofErr w:type="spellEnd"/>
          </w:p>
        </w:tc>
        <w:tc>
          <w:tcPr>
            <w:tcW w:w="1484" w:type="dxa"/>
            <w:vAlign w:val="center"/>
          </w:tcPr>
          <w:p w14:paraId="0004DBF7" w14:textId="77777777" w:rsidR="007678FA" w:rsidRPr="00F566BF" w:rsidRDefault="007678FA" w:rsidP="00E53C12">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375F2" w:rsidRPr="00147432" w14:paraId="5865D235" w14:textId="77777777" w:rsidTr="00B4401A">
        <w:trPr>
          <w:trHeight w:val="246"/>
        </w:trPr>
        <w:tc>
          <w:tcPr>
            <w:tcW w:w="1351" w:type="dxa"/>
          </w:tcPr>
          <w:p w14:paraId="58777756" w14:textId="1CCCE15A" w:rsidR="007678FA" w:rsidRPr="00E26C98" w:rsidRDefault="00E26C98" w:rsidP="00E53C12">
            <w:pPr>
              <w:jc w:val="center"/>
              <w:rPr>
                <w:rFonts w:ascii="GHEA Grapalat" w:hAnsi="GHEA Grapalat"/>
                <w:sz w:val="20"/>
                <w:lang w:val="hy-AM"/>
              </w:rPr>
            </w:pPr>
            <w:r>
              <w:rPr>
                <w:rFonts w:ascii="GHEA Grapalat" w:hAnsi="GHEA Grapalat"/>
                <w:sz w:val="20"/>
                <w:lang w:val="hy-AM"/>
              </w:rPr>
              <w:t>1</w:t>
            </w:r>
          </w:p>
        </w:tc>
        <w:tc>
          <w:tcPr>
            <w:tcW w:w="1425" w:type="dxa"/>
          </w:tcPr>
          <w:p w14:paraId="7A2A01D2" w14:textId="60F8AAF0" w:rsidR="007678FA" w:rsidRPr="00565FDC" w:rsidRDefault="007117F5" w:rsidP="00E53C12">
            <w:pPr>
              <w:jc w:val="center"/>
              <w:rPr>
                <w:rFonts w:ascii="GHEA Grapalat" w:hAnsi="GHEA Grapalat" w:cs="Sylfaen"/>
                <w:sz w:val="16"/>
                <w:szCs w:val="16"/>
                <w:lang w:val="hy-AM"/>
              </w:rPr>
            </w:pPr>
            <w:r w:rsidRPr="00E43974">
              <w:rPr>
                <w:rFonts w:ascii="GHEA Grapalat" w:hAnsi="GHEA Grapalat"/>
                <w:b/>
                <w:sz w:val="16"/>
                <w:szCs w:val="16"/>
              </w:rPr>
              <w:t>60181100</w:t>
            </w:r>
            <w:r>
              <w:rPr>
                <w:rFonts w:ascii="GHEA Grapalat" w:hAnsi="GHEA Grapalat"/>
                <w:b/>
                <w:sz w:val="16"/>
                <w:szCs w:val="16"/>
                <w:lang w:val="hy-AM"/>
              </w:rPr>
              <w:t>/505</w:t>
            </w:r>
          </w:p>
        </w:tc>
        <w:tc>
          <w:tcPr>
            <w:tcW w:w="1470" w:type="dxa"/>
          </w:tcPr>
          <w:p w14:paraId="3894BE7D" w14:textId="5EE8BDF1"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Ներկայացված է ստորև</w:t>
            </w:r>
          </w:p>
        </w:tc>
        <w:tc>
          <w:tcPr>
            <w:tcW w:w="906" w:type="dxa"/>
          </w:tcPr>
          <w:p w14:paraId="3D5C9C26" w14:textId="68997DFE"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դրամ</w:t>
            </w:r>
          </w:p>
        </w:tc>
        <w:tc>
          <w:tcPr>
            <w:tcW w:w="1054" w:type="dxa"/>
          </w:tcPr>
          <w:p w14:paraId="24DF365F" w14:textId="1C58FB7C" w:rsidR="007678FA" w:rsidRPr="00565FDC" w:rsidRDefault="0024636C" w:rsidP="00E53C12">
            <w:pPr>
              <w:jc w:val="center"/>
              <w:rPr>
                <w:rFonts w:ascii="GHEA Grapalat" w:hAnsi="GHEA Grapalat" w:cs="Sylfaen"/>
                <w:sz w:val="16"/>
                <w:szCs w:val="16"/>
                <w:lang w:val="hy-AM"/>
              </w:rPr>
            </w:pPr>
            <w:r w:rsidRPr="00565FDC">
              <w:rPr>
                <w:rFonts w:ascii="GHEA Grapalat" w:hAnsi="GHEA Grapalat" w:cs="Sylfaen"/>
                <w:sz w:val="16"/>
                <w:szCs w:val="16"/>
                <w:lang w:val="hy-AM"/>
              </w:rPr>
              <w:t>Մինչև</w:t>
            </w:r>
            <w:r w:rsidR="007117F5">
              <w:rPr>
                <w:rFonts w:ascii="GHEA Grapalat" w:hAnsi="GHEA Grapalat" w:cs="Sylfaen"/>
                <w:sz w:val="16"/>
                <w:szCs w:val="16"/>
                <w:lang w:val="hy-AM"/>
              </w:rPr>
              <w:t xml:space="preserve"> 30000000</w:t>
            </w:r>
          </w:p>
        </w:tc>
        <w:tc>
          <w:tcPr>
            <w:tcW w:w="1054" w:type="dxa"/>
          </w:tcPr>
          <w:p w14:paraId="2235A8D0" w14:textId="63836C83" w:rsidR="007678FA" w:rsidRPr="00565FDC" w:rsidRDefault="00E26C98" w:rsidP="00E53C12">
            <w:pPr>
              <w:jc w:val="center"/>
              <w:rPr>
                <w:rFonts w:ascii="GHEA Grapalat" w:hAnsi="GHEA Grapalat" w:cs="Sylfaen"/>
                <w:sz w:val="16"/>
                <w:szCs w:val="16"/>
                <w:lang w:val="hy-AM"/>
              </w:rPr>
            </w:pPr>
            <w:r w:rsidRPr="00565FDC">
              <w:rPr>
                <w:rFonts w:ascii="GHEA Grapalat" w:hAnsi="GHEA Grapalat" w:cs="Sylfaen"/>
                <w:sz w:val="16"/>
                <w:szCs w:val="16"/>
                <w:lang w:val="hy-AM"/>
              </w:rPr>
              <w:t>1</w:t>
            </w:r>
          </w:p>
        </w:tc>
        <w:tc>
          <w:tcPr>
            <w:tcW w:w="1262" w:type="dxa"/>
          </w:tcPr>
          <w:p w14:paraId="7F9A0648" w14:textId="668E8E8B" w:rsidR="007678FA" w:rsidRPr="00565FDC" w:rsidRDefault="00565FDC" w:rsidP="00E53C12">
            <w:pPr>
              <w:jc w:val="center"/>
              <w:rPr>
                <w:rFonts w:ascii="GHEA Grapalat" w:hAnsi="GHEA Grapalat" w:cs="Sylfaen"/>
                <w:sz w:val="16"/>
                <w:szCs w:val="16"/>
                <w:lang w:val="hy-AM"/>
              </w:rPr>
            </w:pPr>
            <w:r w:rsidRPr="00565FDC">
              <w:rPr>
                <w:rFonts w:ascii="GHEA Grapalat" w:hAnsi="GHEA Grapalat" w:cs="Sylfaen"/>
                <w:sz w:val="16"/>
                <w:szCs w:val="16"/>
                <w:lang w:val="hy-AM"/>
              </w:rPr>
              <w:t>ք</w:t>
            </w:r>
            <w:r w:rsidR="00741C3D" w:rsidRPr="00565FDC">
              <w:rPr>
                <w:rFonts w:ascii="Cambria Math" w:hAnsi="Cambria Math" w:cs="Cambria Math"/>
                <w:sz w:val="16"/>
                <w:szCs w:val="16"/>
                <w:lang w:val="hy-AM"/>
              </w:rPr>
              <w:t>․</w:t>
            </w:r>
            <w:r>
              <w:rPr>
                <w:rFonts w:ascii="Cambria Math" w:hAnsi="Cambria Math" w:cs="Cambria Math"/>
                <w:sz w:val="16"/>
                <w:szCs w:val="16"/>
                <w:lang w:val="hy-AM"/>
              </w:rPr>
              <w:t xml:space="preserve"> </w:t>
            </w:r>
            <w:r w:rsidR="00741C3D" w:rsidRPr="00565FDC">
              <w:rPr>
                <w:rFonts w:ascii="GHEA Grapalat" w:hAnsi="GHEA Grapalat" w:cs="Sylfaen"/>
                <w:sz w:val="16"/>
                <w:szCs w:val="16"/>
                <w:lang w:val="hy-AM"/>
              </w:rPr>
              <w:t>Երևան</w:t>
            </w:r>
          </w:p>
        </w:tc>
        <w:tc>
          <w:tcPr>
            <w:tcW w:w="1484" w:type="dxa"/>
          </w:tcPr>
          <w:p w14:paraId="414E1EA8" w14:textId="77777777" w:rsidR="007117F5" w:rsidRPr="00395169" w:rsidRDefault="007117F5" w:rsidP="007117F5">
            <w:pPr>
              <w:jc w:val="both"/>
              <w:rPr>
                <w:rFonts w:ascii="GHEA Grapalat" w:hAnsi="GHEA Grapalat" w:cs="Sylfaen"/>
                <w:sz w:val="16"/>
                <w:szCs w:val="16"/>
                <w:lang w:val="hy-AM"/>
              </w:rPr>
            </w:pPr>
            <w:r w:rsidRPr="00395169">
              <w:rPr>
                <w:rFonts w:ascii="GHEA Grapalat" w:hAnsi="GHEA Grapalat" w:cs="Sylfaen"/>
                <w:sz w:val="16"/>
                <w:szCs w:val="16"/>
                <w:lang w:val="hy-AM"/>
              </w:rPr>
              <w:t>Ծառայությունների մատուցման սկիզբ է համարվում պայմանագրի</w:t>
            </w:r>
          </w:p>
          <w:p w14:paraId="6CFAE3F4" w14:textId="77777777" w:rsidR="007117F5" w:rsidRPr="00395169" w:rsidRDefault="007117F5" w:rsidP="007117F5">
            <w:pPr>
              <w:jc w:val="both"/>
              <w:rPr>
                <w:rFonts w:ascii="GHEA Grapalat" w:hAnsi="GHEA Grapalat" w:cs="Sylfaen"/>
                <w:sz w:val="16"/>
                <w:szCs w:val="16"/>
                <w:lang w:val="hy-AM"/>
              </w:rPr>
            </w:pPr>
            <w:r w:rsidRPr="00395169">
              <w:rPr>
                <w:rFonts w:ascii="GHEA Grapalat" w:hAnsi="GHEA Grapalat" w:cs="Sylfaen"/>
                <w:sz w:val="16"/>
                <w:szCs w:val="16"/>
                <w:lang w:val="hy-AM"/>
              </w:rPr>
              <w:t>/համաձայնագրի/</w:t>
            </w:r>
            <w:r w:rsidRPr="00395169">
              <w:rPr>
                <w:rFonts w:ascii="GHEA Grapalat" w:hAnsi="GHEA Grapalat"/>
                <w:sz w:val="16"/>
                <w:szCs w:val="16"/>
                <w:lang w:val="hy-AM"/>
              </w:rPr>
              <w:t xml:space="preserve"> </w:t>
            </w:r>
            <w:r w:rsidRPr="00395169">
              <w:rPr>
                <w:rFonts w:ascii="GHEA Grapalat" w:hAnsi="GHEA Grapalat" w:cs="Sylfaen"/>
                <w:sz w:val="16"/>
                <w:szCs w:val="16"/>
                <w:lang w:val="hy-AM"/>
              </w:rPr>
              <w:t>ուժի</w:t>
            </w:r>
            <w:r w:rsidRPr="00395169">
              <w:rPr>
                <w:rFonts w:ascii="GHEA Grapalat" w:hAnsi="GHEA Grapalat"/>
                <w:sz w:val="16"/>
                <w:szCs w:val="16"/>
                <w:lang w:val="hy-AM"/>
              </w:rPr>
              <w:t xml:space="preserve"> </w:t>
            </w:r>
            <w:r w:rsidRPr="00395169">
              <w:rPr>
                <w:rFonts w:ascii="GHEA Grapalat" w:hAnsi="GHEA Grapalat" w:cs="Sylfaen"/>
                <w:sz w:val="16"/>
                <w:szCs w:val="16"/>
                <w:lang w:val="hy-AM"/>
              </w:rPr>
              <w:t>մեջ</w:t>
            </w:r>
            <w:r w:rsidRPr="00395169">
              <w:rPr>
                <w:rFonts w:ascii="GHEA Grapalat" w:hAnsi="GHEA Grapalat"/>
                <w:sz w:val="16"/>
                <w:szCs w:val="16"/>
                <w:lang w:val="hy-AM"/>
              </w:rPr>
              <w:t xml:space="preserve"> </w:t>
            </w:r>
            <w:r w:rsidRPr="00395169">
              <w:rPr>
                <w:rFonts w:ascii="GHEA Grapalat" w:hAnsi="GHEA Grapalat" w:cs="Sylfaen"/>
                <w:sz w:val="16"/>
                <w:szCs w:val="16"/>
                <w:lang w:val="hy-AM"/>
              </w:rPr>
              <w:t>մտնելու</w:t>
            </w:r>
            <w:r w:rsidRPr="00395169">
              <w:rPr>
                <w:rFonts w:ascii="GHEA Grapalat" w:hAnsi="GHEA Grapalat"/>
                <w:sz w:val="16"/>
                <w:szCs w:val="16"/>
                <w:lang w:val="hy-AM"/>
              </w:rPr>
              <w:t xml:space="preserve"> </w:t>
            </w:r>
            <w:r w:rsidRPr="00395169">
              <w:rPr>
                <w:rFonts w:ascii="GHEA Grapalat" w:hAnsi="GHEA Grapalat" w:cs="Sylfaen"/>
                <w:sz w:val="16"/>
                <w:szCs w:val="16"/>
                <w:lang w:val="hy-AM"/>
              </w:rPr>
              <w:t>օրը,իսկ</w:t>
            </w:r>
          </w:p>
          <w:p w14:paraId="52EFE660" w14:textId="7007E812" w:rsidR="007678FA" w:rsidRPr="00741C3D" w:rsidRDefault="007117F5" w:rsidP="007117F5">
            <w:pPr>
              <w:jc w:val="center"/>
              <w:rPr>
                <w:rFonts w:ascii="GHEA Grapalat" w:hAnsi="GHEA Grapalat"/>
                <w:sz w:val="20"/>
                <w:lang w:val="hy-AM"/>
              </w:rPr>
            </w:pPr>
            <w:r w:rsidRPr="00395169">
              <w:rPr>
                <w:rFonts w:ascii="GHEA Grapalat" w:hAnsi="GHEA Grapalat" w:cs="Sylfaen"/>
                <w:sz w:val="16"/>
                <w:szCs w:val="16"/>
                <w:lang w:val="hy-AM"/>
              </w:rPr>
              <w:t xml:space="preserve"> կատարման նախ</w:t>
            </w:r>
            <w:r>
              <w:rPr>
                <w:rFonts w:ascii="GHEA Grapalat" w:hAnsi="GHEA Grapalat" w:cs="Sylfaen"/>
                <w:sz w:val="16"/>
                <w:szCs w:val="16"/>
                <w:lang w:val="hy-AM"/>
              </w:rPr>
              <w:t>ընտրելի ժամկետ է սահմանվում 2024</w:t>
            </w:r>
            <w:r w:rsidRPr="00395169">
              <w:rPr>
                <w:rFonts w:ascii="GHEA Grapalat" w:hAnsi="GHEA Grapalat" w:cs="Sylfaen"/>
                <w:sz w:val="16"/>
                <w:szCs w:val="16"/>
                <w:lang w:val="hy-AM"/>
              </w:rPr>
              <w:t>թ. դեկտեմբերի 2</w:t>
            </w:r>
            <w:r w:rsidRPr="00B95EA8">
              <w:rPr>
                <w:rFonts w:ascii="GHEA Grapalat" w:hAnsi="GHEA Grapalat" w:cs="Sylfaen"/>
                <w:sz w:val="16"/>
                <w:szCs w:val="16"/>
                <w:lang w:val="hy-AM"/>
              </w:rPr>
              <w:t>5</w:t>
            </w:r>
            <w:r w:rsidRPr="00395169">
              <w:rPr>
                <w:rFonts w:ascii="GHEA Grapalat" w:hAnsi="GHEA Grapalat" w:cs="Sylfaen"/>
                <w:sz w:val="16"/>
                <w:szCs w:val="16"/>
                <w:lang w:val="hy-AM"/>
              </w:rPr>
              <w:t>-ը ներառյալ</w:t>
            </w:r>
          </w:p>
        </w:tc>
      </w:tr>
    </w:tbl>
    <w:p w14:paraId="1C361FC6" w14:textId="77777777" w:rsidR="00B4401A" w:rsidRDefault="00B4401A" w:rsidP="00B4401A">
      <w:pPr>
        <w:jc w:val="both"/>
        <w:rPr>
          <w:rFonts w:ascii="Sylfaen" w:hAnsi="Sylfaen" w:cs="Sylfaen"/>
          <w:sz w:val="20"/>
          <w:szCs w:val="20"/>
          <w:lang w:val="hy-AM"/>
        </w:rPr>
      </w:pPr>
    </w:p>
    <w:p w14:paraId="16F622A3" w14:textId="77777777" w:rsidR="007117F5" w:rsidRPr="00EA2276" w:rsidRDefault="007117F5" w:rsidP="007117F5">
      <w:pPr>
        <w:jc w:val="both"/>
        <w:rPr>
          <w:rFonts w:ascii="Sylfaen" w:hAnsi="Sylfaen"/>
          <w:b/>
          <w:sz w:val="18"/>
          <w:szCs w:val="18"/>
          <w:lang w:val="hy-AM"/>
        </w:rPr>
      </w:pPr>
      <w:r w:rsidRPr="00EA2276">
        <w:rPr>
          <w:rFonts w:ascii="Sylfaen" w:hAnsi="Sylfaen" w:cs="Sylfaen"/>
          <w:b/>
          <w:sz w:val="18"/>
          <w:szCs w:val="18"/>
          <w:lang w:val="hy-AM"/>
        </w:rPr>
        <w:t>Պետք</w:t>
      </w:r>
      <w:r w:rsidRPr="00EA2276">
        <w:rPr>
          <w:rFonts w:ascii="Sylfaen" w:hAnsi="Sylfaen"/>
          <w:b/>
          <w:sz w:val="18"/>
          <w:szCs w:val="18"/>
          <w:lang w:val="hy-AM"/>
        </w:rPr>
        <w:t xml:space="preserve"> </w:t>
      </w:r>
      <w:r w:rsidRPr="00EA2276">
        <w:rPr>
          <w:rFonts w:ascii="Sylfaen" w:hAnsi="Sylfaen" w:cs="Sylfaen"/>
          <w:b/>
          <w:sz w:val="18"/>
          <w:szCs w:val="18"/>
          <w:lang w:val="hy-AM"/>
        </w:rPr>
        <w:t>է</w:t>
      </w:r>
      <w:r w:rsidRPr="00EA2276">
        <w:rPr>
          <w:rFonts w:ascii="Sylfaen" w:hAnsi="Sylfaen"/>
          <w:b/>
          <w:sz w:val="18"/>
          <w:szCs w:val="18"/>
          <w:lang w:val="hy-AM"/>
        </w:rPr>
        <w:t xml:space="preserve"> </w:t>
      </w:r>
      <w:r w:rsidRPr="00EA2276">
        <w:rPr>
          <w:rFonts w:ascii="Sylfaen" w:hAnsi="Sylfaen" w:cs="Sylfaen"/>
          <w:b/>
          <w:sz w:val="18"/>
          <w:szCs w:val="18"/>
          <w:lang w:val="hy-AM"/>
        </w:rPr>
        <w:t>իրականացվեն</w:t>
      </w:r>
      <w:r w:rsidRPr="00EA2276">
        <w:rPr>
          <w:rFonts w:ascii="Sylfaen" w:hAnsi="Sylfaen"/>
          <w:b/>
          <w:sz w:val="18"/>
          <w:szCs w:val="18"/>
          <w:lang w:val="hy-AM"/>
        </w:rPr>
        <w:t xml:space="preserve"> </w:t>
      </w:r>
      <w:r w:rsidRPr="00EA2276">
        <w:rPr>
          <w:rFonts w:ascii="Sylfaen" w:hAnsi="Sylfaen" w:cs="Sylfaen"/>
          <w:b/>
          <w:sz w:val="18"/>
          <w:szCs w:val="18"/>
          <w:lang w:val="hy-AM"/>
        </w:rPr>
        <w:t>Երևան</w:t>
      </w:r>
      <w:r w:rsidRPr="00EA2276">
        <w:rPr>
          <w:rFonts w:ascii="Sylfaen" w:hAnsi="Sylfaen"/>
          <w:b/>
          <w:sz w:val="18"/>
          <w:szCs w:val="18"/>
          <w:lang w:val="hy-AM"/>
        </w:rPr>
        <w:t xml:space="preserve"> </w:t>
      </w:r>
      <w:r w:rsidRPr="00EA2276">
        <w:rPr>
          <w:rFonts w:ascii="Sylfaen" w:hAnsi="Sylfaen" w:cs="Sylfaen"/>
          <w:b/>
          <w:sz w:val="18"/>
          <w:szCs w:val="18"/>
          <w:lang w:val="hy-AM"/>
        </w:rPr>
        <w:t>քաղաքի</w:t>
      </w:r>
      <w:r w:rsidRPr="00EA2276">
        <w:rPr>
          <w:rFonts w:ascii="Sylfaen" w:hAnsi="Sylfaen"/>
          <w:b/>
          <w:sz w:val="18"/>
          <w:szCs w:val="18"/>
          <w:lang w:val="hy-AM"/>
        </w:rPr>
        <w:t xml:space="preserve"> տարածքում հրատապ լուծում պահանջող և չնախատեսված ծառայություննե</w:t>
      </w:r>
      <w:r w:rsidRPr="00EA2276">
        <w:rPr>
          <w:rFonts w:ascii="Sylfaen" w:hAnsi="Sylfaen" w:cs="Sylfaen"/>
          <w:b/>
          <w:sz w:val="18"/>
          <w:szCs w:val="18"/>
          <w:lang w:val="hy-AM"/>
        </w:rPr>
        <w:t>ր</w:t>
      </w:r>
      <w:r w:rsidRPr="00EA2276">
        <w:rPr>
          <w:rFonts w:ascii="Sylfaen" w:hAnsi="Sylfaen"/>
          <w:b/>
          <w:sz w:val="18"/>
          <w:szCs w:val="18"/>
          <w:lang w:val="hy-AM"/>
        </w:rPr>
        <w:t>:</w:t>
      </w:r>
    </w:p>
    <w:p w14:paraId="7B9B8853" w14:textId="77777777" w:rsidR="007117F5" w:rsidRPr="00EA2276" w:rsidRDefault="007117F5" w:rsidP="007117F5">
      <w:pPr>
        <w:rPr>
          <w:rFonts w:ascii="Sylfaen" w:hAnsi="Sylfaen"/>
          <w:b/>
          <w:sz w:val="18"/>
          <w:szCs w:val="18"/>
          <w:lang w:val="hy-AM"/>
        </w:rPr>
      </w:pPr>
      <w:r w:rsidRPr="00EA2276">
        <w:rPr>
          <w:rFonts w:ascii="Sylfaen" w:hAnsi="Sylfaen"/>
          <w:b/>
          <w:sz w:val="18"/>
          <w:szCs w:val="18"/>
          <w:lang w:val="hy-AM"/>
        </w:rPr>
        <w:t>Տարվա ընթացքում անհրաժեշտություն է առաջանում կատարել ներքոգրյալ ծառայություններն ու միջոցառումները</w:t>
      </w:r>
      <w:r w:rsidRPr="00EA2276">
        <w:rPr>
          <w:b/>
          <w:sz w:val="18"/>
          <w:szCs w:val="18"/>
          <w:lang w:val="hy-AM"/>
        </w:rPr>
        <w:t>։</w:t>
      </w:r>
    </w:p>
    <w:p w14:paraId="18C9D270"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Գետերի, առուների և ջրանցքների մաքրում, առաջացած աղբի հավաքում և տեղափոխում աղբավայր։</w:t>
      </w:r>
    </w:p>
    <w:p w14:paraId="119AD6F3"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Մետաղական ջարդոնների, այդ թվում նաև թափքերի հավաքում և տեղափոխում։</w:t>
      </w:r>
    </w:p>
    <w:p w14:paraId="7C34EDF5"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Մեքենամեխանիզմների տրամադրում, օգտագործում համապատասխան մասնագետի միջոցով ։</w:t>
      </w:r>
    </w:p>
    <w:p w14:paraId="1599CD5D"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Աշխատուժ այդ թվում ըստ անհրաժեշտության՝ բանվոր, հավաքարար, տանիքագործ, պատշար, ներկարար, կոյուղագործ, փականագործ, ատաղձագործ, էլեկտրիկ, զոդող։</w:t>
      </w:r>
    </w:p>
    <w:p w14:paraId="486817EA"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Չնախատեսված այլ աշխատանքներ։</w:t>
      </w:r>
    </w:p>
    <w:p w14:paraId="5C6A4F83"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 xml:space="preserve">Պատվիրատուն կարող է պահանջել վերը նշված բոլոր </w:t>
      </w:r>
      <w:r w:rsidRPr="00EA2276">
        <w:rPr>
          <w:rFonts w:ascii="Sylfaen" w:hAnsi="Sylfaen"/>
          <w:b/>
          <w:color w:val="000000" w:themeColor="text1"/>
          <w:sz w:val="18"/>
          <w:szCs w:val="18"/>
          <w:lang w:val="hy-AM"/>
        </w:rPr>
        <w:t>ծառայությունների</w:t>
      </w:r>
      <w:r w:rsidRPr="00EA2276">
        <w:rPr>
          <w:rFonts w:ascii="Sylfaen" w:hAnsi="Sylfaen"/>
          <w:b/>
          <w:color w:val="FF0000"/>
          <w:sz w:val="18"/>
          <w:szCs w:val="18"/>
          <w:lang w:val="hy-AM"/>
        </w:rPr>
        <w:t xml:space="preserve"> </w:t>
      </w:r>
      <w:r w:rsidRPr="00EA2276">
        <w:rPr>
          <w:rFonts w:ascii="Sylfaen" w:hAnsi="Sylfaen"/>
          <w:b/>
          <w:sz w:val="18"/>
          <w:szCs w:val="18"/>
          <w:lang w:val="hy-AM"/>
        </w:rPr>
        <w:t xml:space="preserve"> իրականացում </w:t>
      </w:r>
      <w:r>
        <w:rPr>
          <w:rFonts w:ascii="Sylfaen" w:hAnsi="Sylfaen"/>
          <w:b/>
          <w:sz w:val="18"/>
          <w:szCs w:val="18"/>
          <w:lang w:val="hy-AM"/>
        </w:rPr>
        <w:t>3</w:t>
      </w:r>
      <w:r w:rsidRPr="00EA2276">
        <w:rPr>
          <w:rFonts w:ascii="Sylfaen" w:hAnsi="Sylfaen"/>
          <w:b/>
          <w:sz w:val="18"/>
          <w:szCs w:val="18"/>
          <w:lang w:val="hy-AM"/>
        </w:rPr>
        <w:t>0.0 մլն դրամի չափով։</w:t>
      </w:r>
    </w:p>
    <w:p w14:paraId="757936D1"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Հայտերի գնահատումը ըստ միավորի առավելագույն գինը սյունյակի հանրագումարի նշված նախահաշիվ ծավալաթերթում։</w:t>
      </w:r>
    </w:p>
    <w:p w14:paraId="4638F526"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Ծառայությունները  պետք է մատուցվեն նախատեսված ծավալներին համապատասխան :</w:t>
      </w:r>
    </w:p>
    <w:p w14:paraId="12218B26"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 xml:space="preserve">Ծառայություններն իրականացնելուց առաջ անհրաժեշտ է տեղում կատարել ուումնասիրություն։             </w:t>
      </w:r>
    </w:p>
    <w:p w14:paraId="2BE3EA34"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 xml:space="preserve">  Օգտագործվող բոլոր նյութերը և սարքավորումները պետք է համապատասխանեն ՀՀ-ում գործող նորմատիվային պահանջներին, ինչպես նաև ապրանքների որակավորման և պարամետրային ցուցանիշներին:</w:t>
      </w:r>
    </w:p>
    <w:p w14:paraId="619C859C" w14:textId="77777777" w:rsidR="007117F5" w:rsidRPr="00EA2276" w:rsidRDefault="007117F5" w:rsidP="007117F5">
      <w:pPr>
        <w:jc w:val="both"/>
        <w:rPr>
          <w:rFonts w:ascii="Sylfaen" w:hAnsi="Sylfaen"/>
          <w:b/>
          <w:sz w:val="18"/>
          <w:szCs w:val="18"/>
          <w:lang w:val="hy-AM"/>
        </w:rPr>
      </w:pPr>
      <w:r w:rsidRPr="00EA2276">
        <w:rPr>
          <w:rFonts w:ascii="Sylfaen" w:hAnsi="Sylfaen"/>
          <w:b/>
          <w:sz w:val="18"/>
          <w:szCs w:val="18"/>
          <w:lang w:val="hy-AM"/>
        </w:rPr>
        <w:t xml:space="preserve"> Բոլոր տիպի ծառայությունները պետք է կատարվեն ապահովելով շին. նորմերը, կանոնները, ստանդարտներն ու տեխ. պայմանները:</w:t>
      </w:r>
    </w:p>
    <w:p w14:paraId="4CBE9EC4" w14:textId="77777777" w:rsidR="007117F5" w:rsidRPr="00EA2276" w:rsidRDefault="007117F5" w:rsidP="007117F5">
      <w:pPr>
        <w:tabs>
          <w:tab w:val="left" w:pos="540"/>
        </w:tabs>
        <w:jc w:val="both"/>
        <w:rPr>
          <w:b/>
          <w:sz w:val="18"/>
          <w:szCs w:val="18"/>
          <w:lang w:val="hy-AM"/>
        </w:rPr>
      </w:pPr>
      <w:r w:rsidRPr="00EA2276">
        <w:rPr>
          <w:rFonts w:ascii="Sylfaen" w:hAnsi="Sylfaen"/>
          <w:b/>
          <w:sz w:val="18"/>
          <w:szCs w:val="18"/>
          <w:lang w:val="hy-AM"/>
        </w:rPr>
        <w:t>Ապահովել շինարարության ժամանակ օգտագործվող շինարարական նյութերի որակը հաստատող փաստաթղթերի /սերտեֆիկատներ, տոխնիկական անձնագիր, լաբորատոր ստուգման և փորձարկման մասին հաշվետվություններ և այլն/ համապատասխանելիությունը գործող ստանդարտներին, տեխնիկական ու այլ նորմատիվային պահանջներին:</w:t>
      </w:r>
      <w:r w:rsidRPr="00EA2276">
        <w:rPr>
          <w:rFonts w:hint="eastAsia"/>
          <w:b/>
          <w:sz w:val="18"/>
          <w:szCs w:val="18"/>
          <w:lang w:val="hy-AM"/>
        </w:rPr>
        <w:t xml:space="preserve"> </w:t>
      </w:r>
    </w:p>
    <w:p w14:paraId="47DDB106" w14:textId="77777777" w:rsidR="007117F5" w:rsidRPr="00EA2276" w:rsidRDefault="007117F5" w:rsidP="007117F5">
      <w:pPr>
        <w:tabs>
          <w:tab w:val="left" w:pos="540"/>
        </w:tabs>
        <w:jc w:val="both"/>
        <w:rPr>
          <w:rFonts w:ascii="Sylfaen" w:hAnsi="Sylfaen"/>
          <w:b/>
          <w:sz w:val="18"/>
          <w:szCs w:val="18"/>
          <w:lang w:val="hy-AM"/>
        </w:rPr>
      </w:pPr>
      <w:r w:rsidRPr="00EA2276">
        <w:rPr>
          <w:rFonts w:ascii="Sylfaen" w:hAnsi="Sylfaen"/>
          <w:b/>
          <w:sz w:val="18"/>
          <w:szCs w:val="18"/>
          <w:lang w:val="hy-AM"/>
        </w:rPr>
        <w:t xml:space="preserve">  Անվտանգության պատասխանատվությունը կրում է կապալառուն:</w:t>
      </w:r>
    </w:p>
    <w:p w14:paraId="1EDD1BA2" w14:textId="77777777" w:rsidR="007117F5" w:rsidRPr="00EA2276" w:rsidRDefault="007117F5" w:rsidP="007117F5">
      <w:pPr>
        <w:tabs>
          <w:tab w:val="left" w:pos="540"/>
        </w:tabs>
        <w:jc w:val="both"/>
        <w:rPr>
          <w:rFonts w:ascii="Sylfaen" w:hAnsi="Sylfaen"/>
          <w:b/>
          <w:color w:val="000000" w:themeColor="text1"/>
          <w:sz w:val="18"/>
          <w:szCs w:val="18"/>
          <w:lang w:val="hy-AM"/>
        </w:rPr>
      </w:pPr>
      <w:r w:rsidRPr="00EA2276">
        <w:rPr>
          <w:rFonts w:ascii="Sylfaen" w:hAnsi="Sylfaen"/>
          <w:b/>
          <w:sz w:val="18"/>
          <w:szCs w:val="18"/>
          <w:lang w:val="hy-AM"/>
        </w:rPr>
        <w:t xml:space="preserve">     Նշված ծառայությունները պետք է իրականացվեն </w:t>
      </w:r>
      <w:r w:rsidRPr="00EA2276">
        <w:rPr>
          <w:rFonts w:ascii="Sylfaen" w:hAnsi="Sylfaen"/>
          <w:b/>
          <w:color w:val="000000" w:themeColor="text1"/>
          <w:sz w:val="18"/>
          <w:szCs w:val="18"/>
          <w:lang w:val="hy-AM"/>
        </w:rPr>
        <w:t xml:space="preserve">Երևանի քաղաքապետարանի աշխատակազմի կոմունալ տնտեսության վարչության կողմից տրվող պատվեր առաջադրանքի հիման վրա։ </w:t>
      </w:r>
    </w:p>
    <w:p w14:paraId="2379D146" w14:textId="77777777" w:rsidR="007117F5" w:rsidRPr="00EA2276" w:rsidRDefault="007117F5" w:rsidP="007117F5">
      <w:pPr>
        <w:jc w:val="both"/>
        <w:rPr>
          <w:rFonts w:ascii="Sylfaen" w:hAnsi="Sylfaen"/>
          <w:b/>
          <w:color w:val="000000" w:themeColor="text1"/>
          <w:sz w:val="18"/>
          <w:szCs w:val="18"/>
          <w:lang w:val="hy-AM"/>
        </w:rPr>
      </w:pPr>
      <w:r w:rsidRPr="00EA2276">
        <w:rPr>
          <w:rFonts w:ascii="Sylfaen" w:hAnsi="Sylfaen"/>
          <w:b/>
          <w:color w:val="000000" w:themeColor="text1"/>
          <w:sz w:val="18"/>
          <w:szCs w:val="18"/>
          <w:lang w:val="hy-AM"/>
        </w:rPr>
        <w:t>Պահանջվող ծառայություններին պետք է անմիջապես արձագանքել, անկախ օրից և ժամից, ինչպես նաև կատարել սեղմ ժամկետում։</w:t>
      </w:r>
    </w:p>
    <w:p w14:paraId="135E1F7B" w14:textId="77777777" w:rsidR="007117F5" w:rsidRPr="00EA2276" w:rsidRDefault="007117F5" w:rsidP="007117F5">
      <w:pPr>
        <w:jc w:val="both"/>
        <w:rPr>
          <w:rFonts w:ascii="Sylfaen" w:hAnsi="Sylfaen"/>
          <w:b/>
          <w:color w:val="000000" w:themeColor="text1"/>
          <w:sz w:val="22"/>
          <w:lang w:val="hy-AM"/>
        </w:rPr>
      </w:pPr>
      <w:r w:rsidRPr="00EA2276">
        <w:rPr>
          <w:rFonts w:ascii="Sylfaen" w:hAnsi="Sylfaen"/>
          <w:b/>
          <w:color w:val="000000" w:themeColor="text1"/>
          <w:sz w:val="18"/>
          <w:szCs w:val="18"/>
          <w:lang w:val="hy-AM"/>
        </w:rPr>
        <w:t>Կապալառուն պարտավոր է տրամադրել 2 հեռախոսահամար շուրջօրյա փոխադարձ կապը ապահովելու համար:</w:t>
      </w:r>
    </w:p>
    <w:p w14:paraId="4A3975E5" w14:textId="77777777" w:rsidR="00F04CC1" w:rsidRDefault="00F04CC1" w:rsidP="002520B1">
      <w:pPr>
        <w:tabs>
          <w:tab w:val="left" w:pos="0"/>
        </w:tabs>
        <w:overflowPunct w:val="0"/>
        <w:autoSpaceDE w:val="0"/>
        <w:autoSpaceDN w:val="0"/>
        <w:adjustRightInd w:val="0"/>
        <w:spacing w:line="276" w:lineRule="auto"/>
        <w:contextualSpacing/>
        <w:jc w:val="both"/>
        <w:textAlignment w:val="baseline"/>
        <w:rPr>
          <w:rFonts w:ascii="GHEA Grapalat" w:hAnsi="GHEA Grapalat"/>
          <w:b/>
          <w:bCs/>
          <w:lang w:val="hy-AM"/>
        </w:rPr>
      </w:pPr>
    </w:p>
    <w:p w14:paraId="6220EAD2" w14:textId="77777777" w:rsidR="00C375F2" w:rsidRDefault="00C375F2" w:rsidP="00E26C98">
      <w:pPr>
        <w:jc w:val="both"/>
        <w:rPr>
          <w:rFonts w:ascii="Sylfaen" w:hAnsi="Sylfaen" w:cs="Sylfaen"/>
          <w:sz w:val="20"/>
          <w:szCs w:val="20"/>
          <w:lang w:val="hy-AM"/>
        </w:rPr>
      </w:pPr>
    </w:p>
    <w:p w14:paraId="1140BEEF" w14:textId="77777777" w:rsidR="00B8477A" w:rsidRDefault="00B8477A" w:rsidP="00E26C98">
      <w:pPr>
        <w:jc w:val="both"/>
        <w:rPr>
          <w:rFonts w:ascii="Sylfaen" w:hAnsi="Sylfaen" w:cs="Sylfaen"/>
          <w:sz w:val="20"/>
          <w:szCs w:val="20"/>
          <w:lang w:val="hy-AM"/>
        </w:rPr>
      </w:pPr>
    </w:p>
    <w:p w14:paraId="4A54532B" w14:textId="77777777" w:rsidR="00B8477A" w:rsidRDefault="00B8477A" w:rsidP="00E26C98">
      <w:pPr>
        <w:jc w:val="both"/>
        <w:rPr>
          <w:rFonts w:ascii="Sylfaen" w:hAnsi="Sylfaen" w:cs="Sylfaen"/>
          <w:sz w:val="20"/>
          <w:szCs w:val="20"/>
          <w:lang w:val="hy-AM"/>
        </w:rPr>
      </w:pPr>
    </w:p>
    <w:p w14:paraId="3E78CF5C" w14:textId="77777777" w:rsidR="00284468" w:rsidRDefault="00284468" w:rsidP="00E26C98">
      <w:pPr>
        <w:jc w:val="both"/>
        <w:rPr>
          <w:rFonts w:ascii="Sylfaen" w:hAnsi="Sylfaen" w:cs="Sylfaen"/>
          <w:sz w:val="20"/>
          <w:szCs w:val="20"/>
          <w:lang w:val="hy-AM"/>
        </w:rPr>
      </w:pPr>
    </w:p>
    <w:p w14:paraId="14CF0F18" w14:textId="77777777" w:rsidR="00284468" w:rsidRDefault="00284468" w:rsidP="00E26C98">
      <w:pPr>
        <w:jc w:val="both"/>
        <w:rPr>
          <w:rFonts w:ascii="Sylfaen" w:hAnsi="Sylfaen" w:cs="Sylfaen"/>
          <w:sz w:val="20"/>
          <w:szCs w:val="20"/>
          <w:lang w:val="hy-AM"/>
        </w:rPr>
      </w:pPr>
    </w:p>
    <w:p w14:paraId="1431CDEA" w14:textId="35CC4A0E" w:rsidR="00284468" w:rsidRDefault="00CF5260" w:rsidP="00CF5260">
      <w:pPr>
        <w:jc w:val="center"/>
        <w:rPr>
          <w:rFonts w:ascii="Sylfaen" w:hAnsi="Sylfaen" w:cs="Sylfaen"/>
          <w:sz w:val="20"/>
          <w:szCs w:val="20"/>
          <w:lang w:val="hy-AM"/>
        </w:rPr>
      </w:pPr>
      <w:r w:rsidRPr="00CF5260">
        <w:rPr>
          <w:rFonts w:ascii="Sylfaen" w:hAnsi="Sylfaen" w:cs="Sylfaen"/>
          <w:sz w:val="20"/>
          <w:szCs w:val="20"/>
          <w:lang w:val="hy-AM"/>
        </w:rPr>
        <w:lastRenderedPageBreak/>
        <w:t>Ծավալաթերթ-Նախահաշիվ</w:t>
      </w:r>
    </w:p>
    <w:p w14:paraId="6E363265" w14:textId="4FF7BCFB" w:rsidR="00CF5260" w:rsidRDefault="00CF5260" w:rsidP="00CF5260">
      <w:pPr>
        <w:jc w:val="center"/>
        <w:rPr>
          <w:rFonts w:ascii="Sylfaen" w:hAnsi="Sylfaen" w:cs="Sylfaen"/>
          <w:sz w:val="20"/>
          <w:szCs w:val="20"/>
          <w:lang w:val="hy-AM"/>
        </w:rPr>
      </w:pPr>
      <w:r w:rsidRPr="00CF5260">
        <w:rPr>
          <w:rFonts w:ascii="Sylfaen" w:hAnsi="Sylfaen" w:cs="Sylfaen"/>
          <w:sz w:val="20"/>
          <w:szCs w:val="20"/>
          <w:lang w:val="hy-AM"/>
        </w:rPr>
        <w:t>Երևան քաղաքի տարածքում հրատապ լուծում պահանջող և չնախատեսված ծառայությունների</w:t>
      </w:r>
    </w:p>
    <w:p w14:paraId="6CF41381" w14:textId="10FF8B3A" w:rsidR="00CF5260" w:rsidRDefault="00CF5260" w:rsidP="00CF5260">
      <w:pPr>
        <w:jc w:val="center"/>
        <w:rPr>
          <w:rFonts w:ascii="Sylfaen" w:hAnsi="Sylfaen" w:cs="Sylfaen"/>
          <w:sz w:val="20"/>
          <w:szCs w:val="20"/>
          <w:lang w:val="hy-AM"/>
        </w:rPr>
      </w:pPr>
      <w:r w:rsidRPr="00CF5260">
        <w:rPr>
          <w:rFonts w:ascii="Sylfaen" w:hAnsi="Sylfaen" w:cs="Sylfaen"/>
          <w:sz w:val="20"/>
          <w:szCs w:val="20"/>
          <w:lang w:val="hy-AM"/>
        </w:rPr>
        <w:t>Տարվա ընթացքում անհրաժեշտություն է առաջանում  չնախատեսված ծառայությունների,ինչը հստակ չի կարող պլանավորվել: Այդպիսիք են՝</w:t>
      </w:r>
    </w:p>
    <w:p w14:paraId="3ED24537" w14:textId="77777777" w:rsidR="007678FA" w:rsidRDefault="007678FA" w:rsidP="007678FA">
      <w:pPr>
        <w:jc w:val="center"/>
        <w:rPr>
          <w:rFonts w:ascii="GHEA Grapalat" w:hAnsi="GHEA Grapalat"/>
          <w:sz w:val="20"/>
          <w:lang w:val="hy-AM"/>
        </w:rPr>
      </w:pPr>
    </w:p>
    <w:p w14:paraId="580ADDD9" w14:textId="77777777" w:rsidR="00CF5260" w:rsidRDefault="00CF5260" w:rsidP="007678FA">
      <w:pPr>
        <w:jc w:val="center"/>
        <w:rPr>
          <w:rFonts w:ascii="GHEA Grapalat" w:hAnsi="GHEA Grapalat"/>
          <w:sz w:val="20"/>
          <w:lang w:val="hy-AM"/>
        </w:rPr>
      </w:pPr>
    </w:p>
    <w:tbl>
      <w:tblPr>
        <w:tblW w:w="9980" w:type="dxa"/>
        <w:tblLook w:val="04A0" w:firstRow="1" w:lastRow="0" w:firstColumn="1" w:lastColumn="0" w:noHBand="0" w:noVBand="1"/>
      </w:tblPr>
      <w:tblGrid>
        <w:gridCol w:w="467"/>
        <w:gridCol w:w="3640"/>
        <w:gridCol w:w="1360"/>
        <w:gridCol w:w="1060"/>
        <w:gridCol w:w="1584"/>
        <w:gridCol w:w="1869"/>
      </w:tblGrid>
      <w:tr w:rsidR="00CF5260" w14:paraId="5EB699DD" w14:textId="77777777" w:rsidTr="00CF5260">
        <w:trPr>
          <w:trHeight w:val="1763"/>
        </w:trPr>
        <w:tc>
          <w:tcPr>
            <w:tcW w:w="4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AFE990" w14:textId="77777777" w:rsidR="00CF5260" w:rsidRPr="00C65D2E" w:rsidRDefault="00CF5260">
            <w:pPr>
              <w:jc w:val="center"/>
              <w:rPr>
                <w:rFonts w:ascii="GHEA Grapalat" w:hAnsi="GHEA Grapalat" w:cs="Calibri"/>
                <w:color w:val="000000"/>
                <w:sz w:val="18"/>
                <w:szCs w:val="18"/>
                <w:lang w:val="hy-AM"/>
              </w:rPr>
            </w:pPr>
            <w:r w:rsidRPr="00C65D2E">
              <w:rPr>
                <w:rFonts w:ascii="Calibri" w:hAnsi="Calibri" w:cs="Calibri"/>
                <w:color w:val="000000"/>
                <w:sz w:val="18"/>
                <w:szCs w:val="18"/>
                <w:lang w:val="hy-AM"/>
              </w:rPr>
              <w:t> </w:t>
            </w:r>
          </w:p>
        </w:tc>
        <w:tc>
          <w:tcPr>
            <w:tcW w:w="3640" w:type="dxa"/>
            <w:tcBorders>
              <w:top w:val="single" w:sz="4" w:space="0" w:color="auto"/>
              <w:left w:val="nil"/>
              <w:bottom w:val="single" w:sz="4" w:space="0" w:color="auto"/>
              <w:right w:val="single" w:sz="4" w:space="0" w:color="auto"/>
            </w:tcBorders>
            <w:shd w:val="clear" w:color="000000" w:fill="FFFFFF"/>
            <w:vAlign w:val="center"/>
            <w:hideMark/>
          </w:tcPr>
          <w:p w14:paraId="12A014F4" w14:textId="77777777" w:rsidR="00CF5260" w:rsidRDefault="00CF5260">
            <w:pPr>
              <w:jc w:val="center"/>
              <w:rPr>
                <w:rFonts w:ascii="GHEA Grapalat" w:hAnsi="GHEA Grapalat" w:cs="Calibri"/>
                <w:b/>
                <w:bCs/>
                <w:color w:val="000000"/>
                <w:sz w:val="18"/>
                <w:szCs w:val="18"/>
              </w:rPr>
            </w:pPr>
            <w:proofErr w:type="spellStart"/>
            <w:r>
              <w:rPr>
                <w:rFonts w:ascii="GHEA Grapalat" w:hAnsi="GHEA Grapalat" w:cs="Calibri"/>
                <w:b/>
                <w:bCs/>
                <w:color w:val="000000"/>
                <w:sz w:val="18"/>
                <w:szCs w:val="18"/>
              </w:rPr>
              <w:t>Ծառայության</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անվանումը</w:t>
            </w:r>
            <w:proofErr w:type="spellEnd"/>
          </w:p>
        </w:tc>
        <w:tc>
          <w:tcPr>
            <w:tcW w:w="1360" w:type="dxa"/>
            <w:tcBorders>
              <w:top w:val="single" w:sz="4" w:space="0" w:color="auto"/>
              <w:left w:val="nil"/>
              <w:bottom w:val="single" w:sz="4" w:space="0" w:color="auto"/>
              <w:right w:val="single" w:sz="4" w:space="0" w:color="auto"/>
            </w:tcBorders>
            <w:shd w:val="clear" w:color="000000" w:fill="FFFFFF"/>
            <w:vAlign w:val="center"/>
            <w:hideMark/>
          </w:tcPr>
          <w:p w14:paraId="22508DBD"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Չափման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միավորը</w:t>
            </w:r>
            <w:proofErr w:type="spellEnd"/>
          </w:p>
        </w:tc>
        <w:tc>
          <w:tcPr>
            <w:tcW w:w="1060" w:type="dxa"/>
            <w:tcBorders>
              <w:top w:val="single" w:sz="4" w:space="0" w:color="auto"/>
              <w:left w:val="nil"/>
              <w:bottom w:val="single" w:sz="4" w:space="0" w:color="auto"/>
              <w:right w:val="single" w:sz="4" w:space="0" w:color="auto"/>
            </w:tcBorders>
            <w:shd w:val="clear" w:color="000000" w:fill="FFFFFF"/>
            <w:vAlign w:val="center"/>
            <w:hideMark/>
          </w:tcPr>
          <w:p w14:paraId="075A4EE0"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Քանակը</w:t>
            </w:r>
            <w:proofErr w:type="spellEnd"/>
          </w:p>
        </w:tc>
        <w:tc>
          <w:tcPr>
            <w:tcW w:w="1584" w:type="dxa"/>
            <w:tcBorders>
              <w:top w:val="single" w:sz="4" w:space="0" w:color="auto"/>
              <w:left w:val="nil"/>
              <w:bottom w:val="single" w:sz="4" w:space="0" w:color="auto"/>
              <w:right w:val="single" w:sz="4" w:space="0" w:color="auto"/>
            </w:tcBorders>
            <w:shd w:val="clear" w:color="auto" w:fill="auto"/>
            <w:vAlign w:val="center"/>
            <w:hideMark/>
          </w:tcPr>
          <w:p w14:paraId="2E90983B"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Միավորի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առավելագույն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գինը</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հազ</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դրամ</w:t>
            </w:r>
            <w:proofErr w:type="spellEnd"/>
            <w:r>
              <w:rPr>
                <w:rFonts w:ascii="GHEA Grapalat" w:hAnsi="GHEA Grapalat" w:cs="Calibri"/>
                <w:color w:val="000000"/>
                <w:sz w:val="18"/>
                <w:szCs w:val="18"/>
              </w:rPr>
              <w:t>/</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14:paraId="7C2CD364"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Միավորի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առավելագույն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գինը</w:t>
            </w:r>
            <w:proofErr w:type="spellEnd"/>
            <w:r>
              <w:rPr>
                <w:rFonts w:ascii="GHEA Grapalat" w:hAnsi="GHEA Grapalat" w:cs="Calibri"/>
                <w:color w:val="000000"/>
                <w:sz w:val="18"/>
                <w:szCs w:val="18"/>
              </w:rPr>
              <w:br/>
            </w:r>
            <w:proofErr w:type="spellStart"/>
            <w:r>
              <w:rPr>
                <w:rFonts w:ascii="GHEA Grapalat" w:hAnsi="GHEA Grapalat" w:cs="Calibri"/>
                <w:color w:val="000000"/>
                <w:sz w:val="18"/>
                <w:szCs w:val="18"/>
              </w:rPr>
              <w:t>Տոկոսային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արտահայտությամբ</w:t>
            </w:r>
            <w:proofErr w:type="spellEnd"/>
          </w:p>
        </w:tc>
      </w:tr>
      <w:tr w:rsidR="00CF5260" w14:paraId="2AA5ECF1" w14:textId="77777777" w:rsidTr="00CF5260">
        <w:trPr>
          <w:trHeight w:val="949"/>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1E399AEA" w14:textId="77777777" w:rsidR="00CF5260" w:rsidRDefault="00CF5260">
            <w:pPr>
              <w:rPr>
                <w:rFonts w:ascii="GHEA Grapalat" w:hAnsi="GHEA Grapalat" w:cs="Calibri"/>
                <w:color w:val="000000"/>
                <w:sz w:val="18"/>
                <w:szCs w:val="18"/>
              </w:rPr>
            </w:pPr>
            <w:r>
              <w:rPr>
                <w:rFonts w:ascii="Calibri" w:hAnsi="Calibri" w:cs="Calibri"/>
                <w:color w:val="000000"/>
                <w:sz w:val="18"/>
                <w:szCs w:val="18"/>
              </w:rPr>
              <w:t> </w:t>
            </w:r>
          </w:p>
        </w:tc>
        <w:tc>
          <w:tcPr>
            <w:tcW w:w="3640" w:type="dxa"/>
            <w:tcBorders>
              <w:top w:val="nil"/>
              <w:left w:val="nil"/>
              <w:bottom w:val="single" w:sz="4" w:space="0" w:color="auto"/>
              <w:right w:val="single" w:sz="4" w:space="0" w:color="auto"/>
            </w:tcBorders>
            <w:shd w:val="clear" w:color="000000" w:fill="FFFFFF"/>
            <w:vAlign w:val="center"/>
            <w:hideMark/>
          </w:tcPr>
          <w:p w14:paraId="22F8BE81" w14:textId="77777777" w:rsidR="00CF5260" w:rsidRDefault="00CF5260">
            <w:pPr>
              <w:jc w:val="center"/>
              <w:rPr>
                <w:rFonts w:ascii="GHEA Grapalat" w:hAnsi="GHEA Grapalat" w:cs="Calibri"/>
                <w:b/>
                <w:bCs/>
                <w:color w:val="000000"/>
                <w:sz w:val="18"/>
                <w:szCs w:val="18"/>
              </w:rPr>
            </w:pPr>
            <w:proofErr w:type="spellStart"/>
            <w:r>
              <w:rPr>
                <w:rFonts w:ascii="GHEA Grapalat" w:hAnsi="GHEA Grapalat" w:cs="Calibri"/>
                <w:b/>
                <w:bCs/>
                <w:color w:val="000000"/>
                <w:sz w:val="18"/>
                <w:szCs w:val="18"/>
              </w:rPr>
              <w:t>Աղբի</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հավաքում</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տեղափոխում</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աղբավայր</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այդ</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թվում</w:t>
            </w:r>
            <w:proofErr w:type="spellEnd"/>
            <w:r>
              <w:rPr>
                <w:rFonts w:ascii="GHEA Grapalat" w:hAnsi="GHEA Grapalat" w:cs="Calibri"/>
                <w:b/>
                <w:bCs/>
                <w:color w:val="000000"/>
                <w:sz w:val="18"/>
                <w:szCs w:val="18"/>
              </w:rPr>
              <w:t>՝</w:t>
            </w:r>
          </w:p>
        </w:tc>
        <w:tc>
          <w:tcPr>
            <w:tcW w:w="1360" w:type="dxa"/>
            <w:tcBorders>
              <w:top w:val="nil"/>
              <w:left w:val="nil"/>
              <w:bottom w:val="single" w:sz="4" w:space="0" w:color="auto"/>
              <w:right w:val="single" w:sz="4" w:space="0" w:color="auto"/>
            </w:tcBorders>
            <w:shd w:val="clear" w:color="000000" w:fill="FFFFFF"/>
            <w:vAlign w:val="center"/>
            <w:hideMark/>
          </w:tcPr>
          <w:p w14:paraId="3BB116E2" w14:textId="77777777" w:rsidR="00CF5260" w:rsidRDefault="00CF5260">
            <w:pPr>
              <w:rPr>
                <w:rFonts w:ascii="GHEA Grapalat" w:hAnsi="GHEA Grapalat" w:cs="Calibri"/>
                <w:color w:val="000000"/>
                <w:sz w:val="18"/>
                <w:szCs w:val="18"/>
              </w:rPr>
            </w:pPr>
            <w:r>
              <w:rPr>
                <w:rFonts w:ascii="Calibri" w:hAnsi="Calibri" w:cs="Calibri"/>
                <w:color w:val="000000"/>
                <w:sz w:val="18"/>
                <w:szCs w:val="18"/>
              </w:rPr>
              <w:t> </w:t>
            </w:r>
          </w:p>
        </w:tc>
        <w:tc>
          <w:tcPr>
            <w:tcW w:w="1060" w:type="dxa"/>
            <w:tcBorders>
              <w:top w:val="nil"/>
              <w:left w:val="nil"/>
              <w:bottom w:val="single" w:sz="4" w:space="0" w:color="auto"/>
              <w:right w:val="single" w:sz="4" w:space="0" w:color="auto"/>
            </w:tcBorders>
            <w:shd w:val="clear" w:color="000000" w:fill="FFFFFF"/>
            <w:vAlign w:val="center"/>
            <w:hideMark/>
          </w:tcPr>
          <w:p w14:paraId="13C7A28A" w14:textId="77777777" w:rsidR="00CF5260" w:rsidRDefault="00CF5260">
            <w:pPr>
              <w:rPr>
                <w:rFonts w:ascii="GHEA Grapalat" w:hAnsi="GHEA Grapalat" w:cs="Calibri"/>
                <w:color w:val="000000"/>
                <w:sz w:val="18"/>
                <w:szCs w:val="18"/>
              </w:rPr>
            </w:pPr>
            <w:r>
              <w:rPr>
                <w:rFonts w:ascii="Calibri" w:hAnsi="Calibri" w:cs="Calibri"/>
                <w:color w:val="000000"/>
                <w:sz w:val="18"/>
                <w:szCs w:val="18"/>
              </w:rPr>
              <w:t> </w:t>
            </w:r>
          </w:p>
        </w:tc>
        <w:tc>
          <w:tcPr>
            <w:tcW w:w="1584" w:type="dxa"/>
            <w:tcBorders>
              <w:top w:val="nil"/>
              <w:left w:val="nil"/>
              <w:bottom w:val="single" w:sz="4" w:space="0" w:color="auto"/>
              <w:right w:val="single" w:sz="4" w:space="0" w:color="auto"/>
            </w:tcBorders>
            <w:shd w:val="clear" w:color="000000" w:fill="FFFFFF"/>
            <w:vAlign w:val="center"/>
            <w:hideMark/>
          </w:tcPr>
          <w:p w14:paraId="6CB331B7" w14:textId="77777777" w:rsidR="00CF5260" w:rsidRDefault="00CF5260">
            <w:pPr>
              <w:rPr>
                <w:rFonts w:ascii="GHEA Grapalat" w:hAnsi="GHEA Grapalat" w:cs="Calibri"/>
                <w:color w:val="000000"/>
                <w:sz w:val="18"/>
                <w:szCs w:val="18"/>
              </w:rPr>
            </w:pPr>
            <w:r>
              <w:rPr>
                <w:rFonts w:ascii="Calibri" w:hAnsi="Calibri" w:cs="Calibri"/>
                <w:color w:val="000000"/>
                <w:sz w:val="18"/>
                <w:szCs w:val="18"/>
              </w:rPr>
              <w:t> </w:t>
            </w:r>
          </w:p>
        </w:tc>
        <w:tc>
          <w:tcPr>
            <w:tcW w:w="1869" w:type="dxa"/>
            <w:tcBorders>
              <w:top w:val="nil"/>
              <w:left w:val="nil"/>
              <w:bottom w:val="single" w:sz="4" w:space="0" w:color="auto"/>
              <w:right w:val="single" w:sz="4" w:space="0" w:color="auto"/>
            </w:tcBorders>
            <w:shd w:val="clear" w:color="000000" w:fill="FFFFFF"/>
            <w:vAlign w:val="center"/>
            <w:hideMark/>
          </w:tcPr>
          <w:p w14:paraId="3187326A" w14:textId="77777777" w:rsidR="00CF5260" w:rsidRDefault="00CF5260">
            <w:pPr>
              <w:rPr>
                <w:rFonts w:ascii="GHEA Grapalat" w:hAnsi="GHEA Grapalat" w:cs="Calibri"/>
                <w:color w:val="000000"/>
                <w:sz w:val="18"/>
                <w:szCs w:val="18"/>
              </w:rPr>
            </w:pPr>
            <w:r>
              <w:rPr>
                <w:rFonts w:ascii="Calibri" w:hAnsi="Calibri" w:cs="Calibri"/>
                <w:color w:val="000000"/>
                <w:sz w:val="18"/>
                <w:szCs w:val="18"/>
              </w:rPr>
              <w:t> </w:t>
            </w:r>
          </w:p>
        </w:tc>
      </w:tr>
      <w:tr w:rsidR="00CF5260" w14:paraId="34CB64D5" w14:textId="77777777" w:rsidTr="00CF5260">
        <w:trPr>
          <w:trHeight w:val="1140"/>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3A7FAAA0" w14:textId="77777777" w:rsidR="00CF5260" w:rsidRDefault="00CF5260">
            <w:pPr>
              <w:jc w:val="center"/>
              <w:rPr>
                <w:rFonts w:ascii="GHEA Grapalat" w:hAnsi="GHEA Grapalat" w:cs="Calibri"/>
                <w:b/>
                <w:bCs/>
                <w:color w:val="000000"/>
                <w:sz w:val="18"/>
                <w:szCs w:val="18"/>
              </w:rPr>
            </w:pPr>
            <w:r>
              <w:rPr>
                <w:rFonts w:ascii="GHEA Grapalat" w:hAnsi="GHEA Grapalat" w:cs="Calibri"/>
                <w:b/>
                <w:bCs/>
                <w:color w:val="000000"/>
                <w:sz w:val="18"/>
                <w:szCs w:val="18"/>
              </w:rPr>
              <w:t>1</w:t>
            </w:r>
          </w:p>
        </w:tc>
        <w:tc>
          <w:tcPr>
            <w:tcW w:w="3640" w:type="dxa"/>
            <w:tcBorders>
              <w:top w:val="nil"/>
              <w:left w:val="nil"/>
              <w:bottom w:val="single" w:sz="4" w:space="0" w:color="auto"/>
              <w:right w:val="single" w:sz="4" w:space="0" w:color="auto"/>
            </w:tcBorders>
            <w:shd w:val="clear" w:color="000000" w:fill="FFFFFF"/>
            <w:vAlign w:val="center"/>
            <w:hideMark/>
          </w:tcPr>
          <w:p w14:paraId="4EC18421" w14:textId="77777777" w:rsidR="00CF5260" w:rsidRDefault="00CF5260">
            <w:pPr>
              <w:jc w:val="center"/>
              <w:rPr>
                <w:rFonts w:ascii="GHEA Grapalat" w:hAnsi="GHEA Grapalat" w:cs="Calibri"/>
                <w:b/>
                <w:bCs/>
                <w:color w:val="000000"/>
                <w:sz w:val="18"/>
                <w:szCs w:val="18"/>
              </w:rPr>
            </w:pPr>
            <w:proofErr w:type="spellStart"/>
            <w:r>
              <w:rPr>
                <w:rFonts w:ascii="GHEA Grapalat" w:hAnsi="GHEA Grapalat" w:cs="Calibri"/>
                <w:b/>
                <w:bCs/>
                <w:color w:val="000000"/>
                <w:sz w:val="18"/>
                <w:szCs w:val="18"/>
              </w:rPr>
              <w:t>Մեքենամեխանիզմների</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տրամադրում</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օգտագործում</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համապատասխան</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մասնագետի</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միջոցով</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այդ</w:t>
            </w:r>
            <w:proofErr w:type="spellEnd"/>
            <w:r>
              <w:rPr>
                <w:rFonts w:ascii="GHEA Grapalat" w:hAnsi="GHEA Grapalat" w:cs="Calibri"/>
                <w:b/>
                <w:bCs/>
                <w:color w:val="000000"/>
                <w:sz w:val="18"/>
                <w:szCs w:val="18"/>
              </w:rPr>
              <w:t xml:space="preserve"> </w:t>
            </w:r>
            <w:proofErr w:type="spellStart"/>
            <w:r>
              <w:rPr>
                <w:rFonts w:ascii="GHEA Grapalat" w:hAnsi="GHEA Grapalat" w:cs="Calibri"/>
                <w:b/>
                <w:bCs/>
                <w:color w:val="000000"/>
                <w:sz w:val="18"/>
                <w:szCs w:val="18"/>
              </w:rPr>
              <w:t>թվում</w:t>
            </w:r>
            <w:proofErr w:type="spellEnd"/>
            <w:r>
              <w:rPr>
                <w:rFonts w:ascii="GHEA Grapalat" w:hAnsi="GHEA Grapalat" w:cs="Calibri"/>
                <w:b/>
                <w:bCs/>
                <w:color w:val="000000"/>
                <w:sz w:val="18"/>
                <w:szCs w:val="18"/>
              </w:rPr>
              <w:t>՝</w:t>
            </w:r>
          </w:p>
        </w:tc>
        <w:tc>
          <w:tcPr>
            <w:tcW w:w="1360" w:type="dxa"/>
            <w:tcBorders>
              <w:top w:val="nil"/>
              <w:left w:val="nil"/>
              <w:bottom w:val="single" w:sz="4" w:space="0" w:color="auto"/>
              <w:right w:val="single" w:sz="4" w:space="0" w:color="auto"/>
            </w:tcBorders>
            <w:shd w:val="clear" w:color="000000" w:fill="FFFFFF"/>
            <w:vAlign w:val="center"/>
            <w:hideMark/>
          </w:tcPr>
          <w:p w14:paraId="70F6D52E"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060" w:type="dxa"/>
            <w:tcBorders>
              <w:top w:val="nil"/>
              <w:left w:val="nil"/>
              <w:bottom w:val="single" w:sz="4" w:space="0" w:color="auto"/>
              <w:right w:val="single" w:sz="4" w:space="0" w:color="auto"/>
            </w:tcBorders>
            <w:shd w:val="clear" w:color="000000" w:fill="FFFFFF"/>
            <w:vAlign w:val="center"/>
            <w:hideMark/>
          </w:tcPr>
          <w:p w14:paraId="485D34D4"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584" w:type="dxa"/>
            <w:tcBorders>
              <w:top w:val="nil"/>
              <w:left w:val="nil"/>
              <w:bottom w:val="single" w:sz="4" w:space="0" w:color="auto"/>
              <w:right w:val="single" w:sz="4" w:space="0" w:color="auto"/>
            </w:tcBorders>
            <w:shd w:val="clear" w:color="auto" w:fill="auto"/>
            <w:vAlign w:val="center"/>
            <w:hideMark/>
          </w:tcPr>
          <w:p w14:paraId="3AC0913E"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869" w:type="dxa"/>
            <w:tcBorders>
              <w:top w:val="nil"/>
              <w:left w:val="nil"/>
              <w:bottom w:val="single" w:sz="4" w:space="0" w:color="auto"/>
              <w:right w:val="single" w:sz="4" w:space="0" w:color="auto"/>
            </w:tcBorders>
            <w:shd w:val="clear" w:color="auto" w:fill="auto"/>
            <w:vAlign w:val="center"/>
            <w:hideMark/>
          </w:tcPr>
          <w:p w14:paraId="0890C467"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r>
      <w:tr w:rsidR="00CF5260" w14:paraId="7A804809" w14:textId="77777777" w:rsidTr="00CF5260">
        <w:trPr>
          <w:trHeight w:val="600"/>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79E808CE"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1.1</w:t>
            </w:r>
          </w:p>
        </w:tc>
        <w:tc>
          <w:tcPr>
            <w:tcW w:w="3640" w:type="dxa"/>
            <w:tcBorders>
              <w:top w:val="nil"/>
              <w:left w:val="nil"/>
              <w:bottom w:val="single" w:sz="4" w:space="0" w:color="auto"/>
              <w:right w:val="single" w:sz="4" w:space="0" w:color="auto"/>
            </w:tcBorders>
            <w:shd w:val="clear" w:color="000000" w:fill="FFFFFF"/>
            <w:noWrap/>
            <w:vAlign w:val="center"/>
            <w:hideMark/>
          </w:tcPr>
          <w:p w14:paraId="55A6C756"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Տրակտոր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քանդող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բարձող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հարթեցնող</w:t>
            </w:r>
            <w:proofErr w:type="spellEnd"/>
            <w:r>
              <w:rPr>
                <w:rFonts w:ascii="GHEA Grapalat" w:hAnsi="GHEA Grapalat" w:cs="Calibri"/>
                <w:color w:val="000000"/>
                <w:sz w:val="18"/>
                <w:szCs w:val="18"/>
              </w:rPr>
              <w:t>/</w:t>
            </w:r>
          </w:p>
        </w:tc>
        <w:tc>
          <w:tcPr>
            <w:tcW w:w="1360" w:type="dxa"/>
            <w:tcBorders>
              <w:top w:val="nil"/>
              <w:left w:val="nil"/>
              <w:bottom w:val="single" w:sz="4" w:space="0" w:color="auto"/>
              <w:right w:val="single" w:sz="4" w:space="0" w:color="auto"/>
            </w:tcBorders>
            <w:shd w:val="clear" w:color="000000" w:fill="FFFFFF"/>
            <w:vAlign w:val="center"/>
            <w:hideMark/>
          </w:tcPr>
          <w:p w14:paraId="7A3A1BDC"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մեք</w:t>
            </w:r>
            <w:proofErr w:type="spellEnd"/>
            <w:r>
              <w:rPr>
                <w:rFonts w:ascii="GHEA Grapalat" w:hAnsi="GHEA Grapalat" w:cs="Calibri"/>
                <w:color w:val="000000"/>
                <w:sz w:val="18"/>
                <w:szCs w:val="18"/>
              </w:rPr>
              <w:t>/</w:t>
            </w:r>
            <w:proofErr w:type="spellStart"/>
            <w:r>
              <w:rPr>
                <w:rFonts w:ascii="GHEA Grapalat" w:hAnsi="GHEA Grapalat" w:cs="Calibri"/>
                <w:color w:val="000000"/>
                <w:sz w:val="18"/>
                <w:szCs w:val="18"/>
              </w:rPr>
              <w:t>ժամ</w:t>
            </w:r>
            <w:proofErr w:type="spellEnd"/>
          </w:p>
        </w:tc>
        <w:tc>
          <w:tcPr>
            <w:tcW w:w="1060" w:type="dxa"/>
            <w:tcBorders>
              <w:top w:val="nil"/>
              <w:left w:val="nil"/>
              <w:bottom w:val="single" w:sz="4" w:space="0" w:color="auto"/>
              <w:right w:val="single" w:sz="4" w:space="0" w:color="auto"/>
            </w:tcBorders>
            <w:shd w:val="clear" w:color="000000" w:fill="FFFFFF"/>
            <w:vAlign w:val="center"/>
            <w:hideMark/>
          </w:tcPr>
          <w:p w14:paraId="224BBD29"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84" w:type="dxa"/>
            <w:tcBorders>
              <w:top w:val="nil"/>
              <w:left w:val="nil"/>
              <w:bottom w:val="single" w:sz="4" w:space="0" w:color="auto"/>
              <w:right w:val="single" w:sz="4" w:space="0" w:color="auto"/>
            </w:tcBorders>
            <w:shd w:val="clear" w:color="auto" w:fill="auto"/>
            <w:vAlign w:val="center"/>
            <w:hideMark/>
          </w:tcPr>
          <w:p w14:paraId="4EA499A5"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17.6</w:t>
            </w:r>
          </w:p>
        </w:tc>
        <w:tc>
          <w:tcPr>
            <w:tcW w:w="1869" w:type="dxa"/>
            <w:tcBorders>
              <w:top w:val="nil"/>
              <w:left w:val="nil"/>
              <w:bottom w:val="single" w:sz="4" w:space="0" w:color="auto"/>
              <w:right w:val="single" w:sz="4" w:space="0" w:color="auto"/>
            </w:tcBorders>
            <w:shd w:val="clear" w:color="auto" w:fill="auto"/>
            <w:vAlign w:val="center"/>
            <w:hideMark/>
          </w:tcPr>
          <w:p w14:paraId="1BA74149"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60C5B22B" w14:textId="77777777" w:rsidTr="00CF5260">
        <w:trPr>
          <w:trHeight w:val="998"/>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26587C27"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1.2</w:t>
            </w:r>
          </w:p>
        </w:tc>
        <w:tc>
          <w:tcPr>
            <w:tcW w:w="3640" w:type="dxa"/>
            <w:tcBorders>
              <w:top w:val="nil"/>
              <w:left w:val="nil"/>
              <w:bottom w:val="single" w:sz="4" w:space="0" w:color="auto"/>
              <w:right w:val="single" w:sz="4" w:space="0" w:color="auto"/>
            </w:tcBorders>
            <w:shd w:val="clear" w:color="000000" w:fill="FFFFFF"/>
            <w:vAlign w:val="center"/>
            <w:hideMark/>
          </w:tcPr>
          <w:p w14:paraId="2B9FB9D0"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Տրակտոր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քանդող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բարձող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հարթեցնող</w:t>
            </w:r>
            <w:proofErr w:type="spellEnd"/>
            <w:r>
              <w:rPr>
                <w:rFonts w:ascii="GHEA Grapalat" w:hAnsi="GHEA Grapalat" w:cs="Calibri"/>
                <w:color w:val="000000"/>
                <w:sz w:val="18"/>
                <w:szCs w:val="18"/>
              </w:rPr>
              <w:t xml:space="preserve">/ 32 </w:t>
            </w:r>
            <w:proofErr w:type="spellStart"/>
            <w:r>
              <w:rPr>
                <w:rFonts w:ascii="GHEA Grapalat" w:hAnsi="GHEA Grapalat" w:cs="Calibri"/>
                <w:color w:val="000000"/>
                <w:sz w:val="18"/>
                <w:szCs w:val="18"/>
              </w:rPr>
              <w:t>տոննա</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շերեփի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տարողությունը</w:t>
            </w:r>
            <w:proofErr w:type="spellEnd"/>
            <w:r>
              <w:rPr>
                <w:rFonts w:ascii="GHEA Grapalat" w:hAnsi="GHEA Grapalat" w:cs="Calibri"/>
                <w:color w:val="000000"/>
                <w:sz w:val="18"/>
                <w:szCs w:val="18"/>
              </w:rPr>
              <w:t xml:space="preserve">  1.7 </w:t>
            </w:r>
            <w:proofErr w:type="spellStart"/>
            <w:r>
              <w:rPr>
                <w:rFonts w:ascii="GHEA Grapalat" w:hAnsi="GHEA Grapalat" w:cs="Calibri"/>
                <w:color w:val="000000"/>
                <w:sz w:val="18"/>
                <w:szCs w:val="18"/>
              </w:rPr>
              <w:t>խմ-ից</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ոչ</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պակաս</w:t>
            </w:r>
            <w:proofErr w:type="spellEnd"/>
            <w:r>
              <w:rPr>
                <w:rFonts w:ascii="GHEA Grapalat" w:hAnsi="GHEA Grapalat" w:cs="Calibri"/>
                <w:color w:val="000000"/>
                <w:sz w:val="18"/>
                <w:szCs w:val="18"/>
              </w:rPr>
              <w:t xml:space="preserve"> </w:t>
            </w:r>
          </w:p>
        </w:tc>
        <w:tc>
          <w:tcPr>
            <w:tcW w:w="1360" w:type="dxa"/>
            <w:tcBorders>
              <w:top w:val="nil"/>
              <w:left w:val="nil"/>
              <w:bottom w:val="single" w:sz="4" w:space="0" w:color="auto"/>
              <w:right w:val="single" w:sz="4" w:space="0" w:color="auto"/>
            </w:tcBorders>
            <w:shd w:val="clear" w:color="000000" w:fill="FFFFFF"/>
            <w:vAlign w:val="center"/>
            <w:hideMark/>
          </w:tcPr>
          <w:p w14:paraId="29A82BA4"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մեք</w:t>
            </w:r>
            <w:proofErr w:type="spellEnd"/>
            <w:r>
              <w:rPr>
                <w:rFonts w:ascii="GHEA Grapalat" w:hAnsi="GHEA Grapalat" w:cs="Calibri"/>
                <w:color w:val="000000"/>
                <w:sz w:val="18"/>
                <w:szCs w:val="18"/>
              </w:rPr>
              <w:t>/</w:t>
            </w:r>
            <w:proofErr w:type="spellStart"/>
            <w:r>
              <w:rPr>
                <w:rFonts w:ascii="GHEA Grapalat" w:hAnsi="GHEA Grapalat" w:cs="Calibri"/>
                <w:color w:val="000000"/>
                <w:sz w:val="18"/>
                <w:szCs w:val="18"/>
              </w:rPr>
              <w:t>ժամ</w:t>
            </w:r>
            <w:proofErr w:type="spellEnd"/>
          </w:p>
        </w:tc>
        <w:tc>
          <w:tcPr>
            <w:tcW w:w="1060" w:type="dxa"/>
            <w:tcBorders>
              <w:top w:val="nil"/>
              <w:left w:val="nil"/>
              <w:bottom w:val="single" w:sz="4" w:space="0" w:color="auto"/>
              <w:right w:val="single" w:sz="4" w:space="0" w:color="auto"/>
            </w:tcBorders>
            <w:shd w:val="clear" w:color="000000" w:fill="FFFFFF"/>
            <w:vAlign w:val="center"/>
            <w:hideMark/>
          </w:tcPr>
          <w:p w14:paraId="339F0C91"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84" w:type="dxa"/>
            <w:tcBorders>
              <w:top w:val="nil"/>
              <w:left w:val="nil"/>
              <w:bottom w:val="single" w:sz="4" w:space="0" w:color="auto"/>
              <w:right w:val="single" w:sz="4" w:space="0" w:color="auto"/>
            </w:tcBorders>
            <w:shd w:val="clear" w:color="auto" w:fill="auto"/>
            <w:vAlign w:val="center"/>
            <w:hideMark/>
          </w:tcPr>
          <w:p w14:paraId="77B1F648"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33.3</w:t>
            </w:r>
          </w:p>
        </w:tc>
        <w:tc>
          <w:tcPr>
            <w:tcW w:w="1869" w:type="dxa"/>
            <w:tcBorders>
              <w:top w:val="nil"/>
              <w:left w:val="nil"/>
              <w:bottom w:val="single" w:sz="4" w:space="0" w:color="auto"/>
              <w:right w:val="single" w:sz="4" w:space="0" w:color="auto"/>
            </w:tcBorders>
            <w:shd w:val="clear" w:color="auto" w:fill="auto"/>
            <w:vAlign w:val="center"/>
            <w:hideMark/>
          </w:tcPr>
          <w:p w14:paraId="01421FAC"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3CC54F58" w14:textId="77777777" w:rsidTr="00CF5260">
        <w:trPr>
          <w:trHeight w:val="1538"/>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1B510DAA"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1.3</w:t>
            </w:r>
          </w:p>
        </w:tc>
        <w:tc>
          <w:tcPr>
            <w:tcW w:w="3640" w:type="dxa"/>
            <w:tcBorders>
              <w:top w:val="nil"/>
              <w:left w:val="nil"/>
              <w:bottom w:val="single" w:sz="4" w:space="0" w:color="auto"/>
              <w:right w:val="single" w:sz="4" w:space="0" w:color="auto"/>
            </w:tcBorders>
            <w:shd w:val="clear" w:color="000000" w:fill="FFFFFF"/>
            <w:vAlign w:val="center"/>
            <w:hideMark/>
          </w:tcPr>
          <w:p w14:paraId="0F86033C"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 xml:space="preserve"> 32 </w:t>
            </w:r>
            <w:proofErr w:type="spellStart"/>
            <w:r>
              <w:rPr>
                <w:rFonts w:ascii="GHEA Grapalat" w:hAnsi="GHEA Grapalat" w:cs="Calibri"/>
                <w:color w:val="000000"/>
                <w:sz w:val="18"/>
                <w:szCs w:val="18"/>
              </w:rPr>
              <w:t>տոննա</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շերեփի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տարողությունը</w:t>
            </w:r>
            <w:proofErr w:type="spellEnd"/>
            <w:r>
              <w:rPr>
                <w:rFonts w:ascii="GHEA Grapalat" w:hAnsi="GHEA Grapalat" w:cs="Calibri"/>
                <w:color w:val="000000"/>
                <w:sz w:val="18"/>
                <w:szCs w:val="18"/>
              </w:rPr>
              <w:t xml:space="preserve"> 1.7 </w:t>
            </w:r>
            <w:proofErr w:type="spellStart"/>
            <w:r>
              <w:rPr>
                <w:rFonts w:ascii="GHEA Grapalat" w:hAnsi="GHEA Grapalat" w:cs="Calibri"/>
                <w:color w:val="000000"/>
                <w:sz w:val="18"/>
                <w:szCs w:val="18"/>
              </w:rPr>
              <w:t>խմ-ից</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ոչ</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պակաս</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տրակտոր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քանդող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բարձող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հարթեցնող</w:t>
            </w:r>
            <w:proofErr w:type="spellEnd"/>
            <w:r>
              <w:rPr>
                <w:rFonts w:ascii="GHEA Grapalat" w:hAnsi="GHEA Grapalat" w:cs="Calibri"/>
                <w:color w:val="000000"/>
                <w:sz w:val="18"/>
                <w:szCs w:val="18"/>
              </w:rPr>
              <w:t xml:space="preserve">/-ի </w:t>
            </w:r>
            <w:proofErr w:type="spellStart"/>
            <w:r>
              <w:rPr>
                <w:rFonts w:ascii="GHEA Grapalat" w:hAnsi="GHEA Grapalat" w:cs="Calibri"/>
                <w:color w:val="000000"/>
                <w:sz w:val="18"/>
                <w:szCs w:val="18"/>
              </w:rPr>
              <w:t>համար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ավտոքարշակի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ծառայություն</w:t>
            </w:r>
            <w:proofErr w:type="spellEnd"/>
          </w:p>
        </w:tc>
        <w:tc>
          <w:tcPr>
            <w:tcW w:w="1360" w:type="dxa"/>
            <w:tcBorders>
              <w:top w:val="nil"/>
              <w:left w:val="nil"/>
              <w:bottom w:val="single" w:sz="4" w:space="0" w:color="auto"/>
              <w:right w:val="single" w:sz="4" w:space="0" w:color="auto"/>
            </w:tcBorders>
            <w:shd w:val="clear" w:color="000000" w:fill="FFFFFF"/>
            <w:vAlign w:val="center"/>
            <w:hideMark/>
          </w:tcPr>
          <w:p w14:paraId="2336CB6C"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 xml:space="preserve">1 </w:t>
            </w:r>
            <w:proofErr w:type="spellStart"/>
            <w:r>
              <w:rPr>
                <w:rFonts w:ascii="GHEA Grapalat" w:hAnsi="GHEA Grapalat" w:cs="Calibri"/>
                <w:color w:val="000000"/>
                <w:sz w:val="18"/>
                <w:szCs w:val="18"/>
              </w:rPr>
              <w:t>ուղղությամբ</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երթը</w:t>
            </w:r>
            <w:proofErr w:type="spellEnd"/>
          </w:p>
        </w:tc>
        <w:tc>
          <w:tcPr>
            <w:tcW w:w="1060" w:type="dxa"/>
            <w:tcBorders>
              <w:top w:val="nil"/>
              <w:left w:val="nil"/>
              <w:bottom w:val="single" w:sz="4" w:space="0" w:color="auto"/>
              <w:right w:val="single" w:sz="4" w:space="0" w:color="auto"/>
            </w:tcBorders>
            <w:shd w:val="clear" w:color="000000" w:fill="FFFFFF"/>
            <w:vAlign w:val="center"/>
            <w:hideMark/>
          </w:tcPr>
          <w:p w14:paraId="0826B1AC"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84" w:type="dxa"/>
            <w:tcBorders>
              <w:top w:val="nil"/>
              <w:left w:val="nil"/>
              <w:bottom w:val="single" w:sz="4" w:space="0" w:color="auto"/>
              <w:right w:val="single" w:sz="4" w:space="0" w:color="auto"/>
            </w:tcBorders>
            <w:shd w:val="clear" w:color="auto" w:fill="auto"/>
            <w:vAlign w:val="center"/>
            <w:hideMark/>
          </w:tcPr>
          <w:p w14:paraId="4F7AD93E"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55.5</w:t>
            </w:r>
          </w:p>
        </w:tc>
        <w:tc>
          <w:tcPr>
            <w:tcW w:w="1869" w:type="dxa"/>
            <w:tcBorders>
              <w:top w:val="nil"/>
              <w:left w:val="nil"/>
              <w:bottom w:val="single" w:sz="4" w:space="0" w:color="auto"/>
              <w:right w:val="single" w:sz="4" w:space="0" w:color="auto"/>
            </w:tcBorders>
            <w:shd w:val="clear" w:color="auto" w:fill="auto"/>
            <w:vAlign w:val="center"/>
            <w:hideMark/>
          </w:tcPr>
          <w:p w14:paraId="36ECFD7C"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2265462A" w14:textId="77777777" w:rsidTr="00CF5260">
        <w:trPr>
          <w:trHeight w:val="900"/>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7881BFE0"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1.4</w:t>
            </w:r>
          </w:p>
        </w:tc>
        <w:tc>
          <w:tcPr>
            <w:tcW w:w="3640" w:type="dxa"/>
            <w:tcBorders>
              <w:top w:val="nil"/>
              <w:left w:val="nil"/>
              <w:bottom w:val="single" w:sz="4" w:space="0" w:color="auto"/>
              <w:right w:val="single" w:sz="4" w:space="0" w:color="auto"/>
            </w:tcBorders>
            <w:shd w:val="clear" w:color="000000" w:fill="FFFFFF"/>
            <w:vAlign w:val="center"/>
            <w:hideMark/>
          </w:tcPr>
          <w:p w14:paraId="24AAFD92"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Բեռնատար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մեքենա</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ըստ</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անհրաժեշտության</w:t>
            </w:r>
            <w:proofErr w:type="spellEnd"/>
            <w:r>
              <w:rPr>
                <w:rFonts w:ascii="GHEA Grapalat" w:hAnsi="GHEA Grapalat" w:cs="Calibri"/>
                <w:color w:val="000000"/>
                <w:sz w:val="18"/>
                <w:szCs w:val="18"/>
              </w:rPr>
              <w:t>/</w:t>
            </w:r>
          </w:p>
        </w:tc>
        <w:tc>
          <w:tcPr>
            <w:tcW w:w="1360" w:type="dxa"/>
            <w:tcBorders>
              <w:top w:val="nil"/>
              <w:left w:val="nil"/>
              <w:bottom w:val="single" w:sz="4" w:space="0" w:color="auto"/>
              <w:right w:val="single" w:sz="4" w:space="0" w:color="auto"/>
            </w:tcBorders>
            <w:shd w:val="clear" w:color="000000" w:fill="FFFFFF"/>
            <w:vAlign w:val="center"/>
            <w:hideMark/>
          </w:tcPr>
          <w:p w14:paraId="4ECE93FE"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կմ</w:t>
            </w:r>
            <w:proofErr w:type="spellEnd"/>
          </w:p>
        </w:tc>
        <w:tc>
          <w:tcPr>
            <w:tcW w:w="1060" w:type="dxa"/>
            <w:tcBorders>
              <w:top w:val="nil"/>
              <w:left w:val="nil"/>
              <w:bottom w:val="single" w:sz="4" w:space="0" w:color="auto"/>
              <w:right w:val="single" w:sz="4" w:space="0" w:color="auto"/>
            </w:tcBorders>
            <w:shd w:val="clear" w:color="000000" w:fill="FFFFFF"/>
            <w:vAlign w:val="center"/>
            <w:hideMark/>
          </w:tcPr>
          <w:p w14:paraId="66105BD3"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84" w:type="dxa"/>
            <w:tcBorders>
              <w:top w:val="nil"/>
              <w:left w:val="nil"/>
              <w:bottom w:val="single" w:sz="4" w:space="0" w:color="auto"/>
              <w:right w:val="single" w:sz="4" w:space="0" w:color="auto"/>
            </w:tcBorders>
            <w:shd w:val="clear" w:color="000000" w:fill="FFFFFF"/>
            <w:vAlign w:val="center"/>
            <w:hideMark/>
          </w:tcPr>
          <w:p w14:paraId="1C9FA4B7"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0.555</w:t>
            </w:r>
          </w:p>
        </w:tc>
        <w:tc>
          <w:tcPr>
            <w:tcW w:w="1869" w:type="dxa"/>
            <w:tcBorders>
              <w:top w:val="nil"/>
              <w:left w:val="nil"/>
              <w:bottom w:val="single" w:sz="4" w:space="0" w:color="auto"/>
              <w:right w:val="single" w:sz="4" w:space="0" w:color="auto"/>
            </w:tcBorders>
            <w:shd w:val="clear" w:color="000000" w:fill="FFFFFF"/>
            <w:vAlign w:val="center"/>
            <w:hideMark/>
          </w:tcPr>
          <w:p w14:paraId="337ECC02"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0039CE9D" w14:textId="77777777" w:rsidTr="00CF5260">
        <w:trPr>
          <w:trHeight w:val="818"/>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22418024"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1.5</w:t>
            </w:r>
          </w:p>
        </w:tc>
        <w:tc>
          <w:tcPr>
            <w:tcW w:w="3640" w:type="dxa"/>
            <w:tcBorders>
              <w:top w:val="nil"/>
              <w:left w:val="nil"/>
              <w:bottom w:val="single" w:sz="4" w:space="0" w:color="auto"/>
              <w:right w:val="single" w:sz="4" w:space="0" w:color="auto"/>
            </w:tcBorders>
            <w:shd w:val="clear" w:color="000000" w:fill="FFFFFF"/>
            <w:vAlign w:val="center"/>
            <w:hideMark/>
          </w:tcPr>
          <w:p w14:paraId="45DDB879"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Բեռնատար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մեքենա</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ըստ</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անհրաժեշտության</w:t>
            </w:r>
            <w:proofErr w:type="spellEnd"/>
            <w:r>
              <w:rPr>
                <w:rFonts w:ascii="GHEA Grapalat" w:hAnsi="GHEA Grapalat" w:cs="Calibri"/>
                <w:color w:val="000000"/>
                <w:sz w:val="18"/>
                <w:szCs w:val="18"/>
              </w:rPr>
              <w:t>/</w:t>
            </w:r>
          </w:p>
        </w:tc>
        <w:tc>
          <w:tcPr>
            <w:tcW w:w="1360" w:type="dxa"/>
            <w:tcBorders>
              <w:top w:val="nil"/>
              <w:left w:val="nil"/>
              <w:bottom w:val="single" w:sz="4" w:space="0" w:color="auto"/>
              <w:right w:val="single" w:sz="4" w:space="0" w:color="auto"/>
            </w:tcBorders>
            <w:shd w:val="clear" w:color="000000" w:fill="FFFFFF"/>
            <w:vAlign w:val="center"/>
            <w:hideMark/>
          </w:tcPr>
          <w:p w14:paraId="65FADA2A"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տ</w:t>
            </w:r>
          </w:p>
        </w:tc>
        <w:tc>
          <w:tcPr>
            <w:tcW w:w="1060" w:type="dxa"/>
            <w:tcBorders>
              <w:top w:val="nil"/>
              <w:left w:val="nil"/>
              <w:bottom w:val="single" w:sz="4" w:space="0" w:color="auto"/>
              <w:right w:val="single" w:sz="4" w:space="0" w:color="auto"/>
            </w:tcBorders>
            <w:shd w:val="clear" w:color="000000" w:fill="FFFFFF"/>
            <w:vAlign w:val="center"/>
            <w:hideMark/>
          </w:tcPr>
          <w:p w14:paraId="63905FC9"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84" w:type="dxa"/>
            <w:tcBorders>
              <w:top w:val="nil"/>
              <w:left w:val="nil"/>
              <w:bottom w:val="single" w:sz="4" w:space="0" w:color="auto"/>
              <w:right w:val="single" w:sz="4" w:space="0" w:color="auto"/>
            </w:tcBorders>
            <w:shd w:val="clear" w:color="000000" w:fill="FFFFFF"/>
            <w:vAlign w:val="center"/>
            <w:hideMark/>
          </w:tcPr>
          <w:p w14:paraId="34B79CC1"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3.33</w:t>
            </w:r>
          </w:p>
        </w:tc>
        <w:tc>
          <w:tcPr>
            <w:tcW w:w="1869" w:type="dxa"/>
            <w:tcBorders>
              <w:top w:val="nil"/>
              <w:left w:val="nil"/>
              <w:bottom w:val="single" w:sz="4" w:space="0" w:color="auto"/>
              <w:right w:val="single" w:sz="4" w:space="0" w:color="auto"/>
            </w:tcBorders>
            <w:shd w:val="clear" w:color="000000" w:fill="FFFFFF"/>
            <w:vAlign w:val="center"/>
            <w:hideMark/>
          </w:tcPr>
          <w:p w14:paraId="03055FD3"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013D0416" w14:textId="77777777" w:rsidTr="00CF5260">
        <w:trPr>
          <w:trHeight w:val="1583"/>
        </w:trPr>
        <w:tc>
          <w:tcPr>
            <w:tcW w:w="467" w:type="dxa"/>
            <w:tcBorders>
              <w:top w:val="nil"/>
              <w:left w:val="single" w:sz="4" w:space="0" w:color="auto"/>
              <w:bottom w:val="single" w:sz="4" w:space="0" w:color="auto"/>
              <w:right w:val="single" w:sz="4" w:space="0" w:color="auto"/>
            </w:tcBorders>
            <w:shd w:val="clear" w:color="000000" w:fill="FFFFFF"/>
            <w:vAlign w:val="center"/>
            <w:hideMark/>
          </w:tcPr>
          <w:p w14:paraId="44B80FEA"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1.6</w:t>
            </w:r>
          </w:p>
        </w:tc>
        <w:tc>
          <w:tcPr>
            <w:tcW w:w="3640" w:type="dxa"/>
            <w:tcBorders>
              <w:top w:val="nil"/>
              <w:left w:val="nil"/>
              <w:bottom w:val="single" w:sz="4" w:space="0" w:color="auto"/>
              <w:right w:val="single" w:sz="4" w:space="0" w:color="auto"/>
            </w:tcBorders>
            <w:shd w:val="clear" w:color="000000" w:fill="FFFFFF"/>
            <w:vAlign w:val="center"/>
            <w:hideMark/>
          </w:tcPr>
          <w:p w14:paraId="64475B4B"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Աշխատուժ</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այդ</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թվում</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ըստ</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անհրաժեշտության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բանվոր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հավաքարար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տանիքագործ</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պատշար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ներկարար</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կոյուղագործ</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փականագործ</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ատաղձագործ</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էլեկտրիկ</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զոդող</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եռակցող</w:t>
            </w:r>
            <w:proofErr w:type="spellEnd"/>
            <w:r>
              <w:rPr>
                <w:rFonts w:ascii="GHEA Grapalat" w:hAnsi="GHEA Grapalat" w:cs="Calibri"/>
                <w:color w:val="000000"/>
                <w:sz w:val="18"/>
                <w:szCs w:val="18"/>
              </w:rPr>
              <w:t xml:space="preserve"> </w:t>
            </w:r>
          </w:p>
        </w:tc>
        <w:tc>
          <w:tcPr>
            <w:tcW w:w="1360" w:type="dxa"/>
            <w:tcBorders>
              <w:top w:val="nil"/>
              <w:left w:val="nil"/>
              <w:bottom w:val="single" w:sz="4" w:space="0" w:color="auto"/>
              <w:right w:val="single" w:sz="4" w:space="0" w:color="auto"/>
            </w:tcBorders>
            <w:shd w:val="clear" w:color="000000" w:fill="FFFFFF"/>
            <w:vAlign w:val="center"/>
            <w:hideMark/>
          </w:tcPr>
          <w:p w14:paraId="20862D48"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մարդ</w:t>
            </w:r>
            <w:proofErr w:type="spellEnd"/>
            <w:r>
              <w:rPr>
                <w:rFonts w:ascii="GHEA Grapalat" w:hAnsi="GHEA Grapalat" w:cs="Calibri"/>
                <w:color w:val="000000"/>
                <w:sz w:val="18"/>
                <w:szCs w:val="18"/>
              </w:rPr>
              <w:t>/</w:t>
            </w:r>
            <w:proofErr w:type="spellStart"/>
            <w:r>
              <w:rPr>
                <w:rFonts w:ascii="GHEA Grapalat" w:hAnsi="GHEA Grapalat" w:cs="Calibri"/>
                <w:color w:val="000000"/>
                <w:sz w:val="18"/>
                <w:szCs w:val="18"/>
              </w:rPr>
              <w:t>օր</w:t>
            </w:r>
            <w:proofErr w:type="spellEnd"/>
          </w:p>
        </w:tc>
        <w:tc>
          <w:tcPr>
            <w:tcW w:w="1060" w:type="dxa"/>
            <w:tcBorders>
              <w:top w:val="nil"/>
              <w:left w:val="nil"/>
              <w:bottom w:val="single" w:sz="4" w:space="0" w:color="auto"/>
              <w:right w:val="single" w:sz="4" w:space="0" w:color="auto"/>
            </w:tcBorders>
            <w:shd w:val="clear" w:color="000000" w:fill="FFFFFF"/>
            <w:vAlign w:val="center"/>
            <w:hideMark/>
          </w:tcPr>
          <w:p w14:paraId="5683DF3F"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w:t>
            </w:r>
          </w:p>
        </w:tc>
        <w:tc>
          <w:tcPr>
            <w:tcW w:w="1584" w:type="dxa"/>
            <w:tcBorders>
              <w:top w:val="nil"/>
              <w:left w:val="nil"/>
              <w:bottom w:val="single" w:sz="4" w:space="0" w:color="auto"/>
              <w:right w:val="single" w:sz="4" w:space="0" w:color="auto"/>
            </w:tcBorders>
            <w:shd w:val="clear" w:color="000000" w:fill="FFFFFF"/>
            <w:vAlign w:val="center"/>
            <w:hideMark/>
          </w:tcPr>
          <w:p w14:paraId="1C1867A7"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6.66</w:t>
            </w:r>
          </w:p>
        </w:tc>
        <w:tc>
          <w:tcPr>
            <w:tcW w:w="1869" w:type="dxa"/>
            <w:tcBorders>
              <w:top w:val="nil"/>
              <w:left w:val="nil"/>
              <w:bottom w:val="single" w:sz="4" w:space="0" w:color="auto"/>
              <w:right w:val="single" w:sz="4" w:space="0" w:color="auto"/>
            </w:tcBorders>
            <w:shd w:val="clear" w:color="000000" w:fill="FFFFFF"/>
            <w:vAlign w:val="center"/>
            <w:hideMark/>
          </w:tcPr>
          <w:p w14:paraId="6F4D3D7E"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0DDF2063" w14:textId="77777777" w:rsidTr="00CF5260">
        <w:trPr>
          <w:trHeight w:val="1212"/>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1CD27678"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3640" w:type="dxa"/>
            <w:tcBorders>
              <w:top w:val="nil"/>
              <w:left w:val="nil"/>
              <w:bottom w:val="single" w:sz="4" w:space="0" w:color="auto"/>
              <w:right w:val="single" w:sz="4" w:space="0" w:color="auto"/>
            </w:tcBorders>
            <w:shd w:val="clear" w:color="auto" w:fill="auto"/>
            <w:vAlign w:val="center"/>
            <w:hideMark/>
          </w:tcPr>
          <w:p w14:paraId="51178F18" w14:textId="77777777" w:rsidR="00CF5260" w:rsidRDefault="00CF5260">
            <w:pPr>
              <w:rPr>
                <w:rFonts w:ascii="GHEA Grapalat" w:hAnsi="GHEA Grapalat" w:cs="Calibri"/>
                <w:color w:val="000000"/>
                <w:sz w:val="18"/>
                <w:szCs w:val="18"/>
              </w:rPr>
            </w:pPr>
            <w:proofErr w:type="spellStart"/>
            <w:r>
              <w:rPr>
                <w:rFonts w:ascii="GHEA Grapalat" w:hAnsi="GHEA Grapalat" w:cs="Calibri"/>
                <w:color w:val="000000"/>
                <w:sz w:val="18"/>
                <w:szCs w:val="18"/>
              </w:rPr>
              <w:t>Ընդամենը</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ըստ</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միավորի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առավելագույն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գնի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միջին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հանրագումարի</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տոկոսային</w:t>
            </w:r>
            <w:proofErr w:type="spellEnd"/>
            <w:r>
              <w:rPr>
                <w:rFonts w:ascii="GHEA Grapalat" w:hAnsi="GHEA Grapalat" w:cs="Calibri"/>
                <w:color w:val="000000"/>
                <w:sz w:val="18"/>
                <w:szCs w:val="18"/>
              </w:rPr>
              <w:t xml:space="preserve"> </w:t>
            </w:r>
            <w:proofErr w:type="spellStart"/>
            <w:r>
              <w:rPr>
                <w:rFonts w:ascii="GHEA Grapalat" w:hAnsi="GHEA Grapalat" w:cs="Calibri"/>
                <w:color w:val="000000"/>
                <w:sz w:val="18"/>
                <w:szCs w:val="18"/>
              </w:rPr>
              <w:t>համամասնությամբ</w:t>
            </w:r>
            <w:proofErr w:type="spellEnd"/>
          </w:p>
        </w:tc>
        <w:tc>
          <w:tcPr>
            <w:tcW w:w="1360" w:type="dxa"/>
            <w:tcBorders>
              <w:top w:val="nil"/>
              <w:left w:val="nil"/>
              <w:bottom w:val="single" w:sz="4" w:space="0" w:color="auto"/>
              <w:right w:val="single" w:sz="4" w:space="0" w:color="auto"/>
            </w:tcBorders>
            <w:shd w:val="clear" w:color="auto" w:fill="auto"/>
            <w:noWrap/>
            <w:vAlign w:val="center"/>
            <w:hideMark/>
          </w:tcPr>
          <w:p w14:paraId="0FD96539" w14:textId="77777777" w:rsidR="00CF5260" w:rsidRDefault="00CF5260">
            <w:pPr>
              <w:rPr>
                <w:rFonts w:ascii="GHEA Grapalat" w:hAnsi="GHEA Grapalat" w:cs="Calibri"/>
                <w:color w:val="000000"/>
                <w:sz w:val="18"/>
                <w:szCs w:val="18"/>
              </w:rPr>
            </w:pPr>
          </w:p>
        </w:tc>
        <w:tc>
          <w:tcPr>
            <w:tcW w:w="1060" w:type="dxa"/>
            <w:tcBorders>
              <w:top w:val="nil"/>
              <w:left w:val="nil"/>
              <w:bottom w:val="single" w:sz="4" w:space="0" w:color="auto"/>
              <w:right w:val="single" w:sz="4" w:space="0" w:color="auto"/>
            </w:tcBorders>
            <w:shd w:val="clear" w:color="auto" w:fill="auto"/>
            <w:noWrap/>
            <w:vAlign w:val="center"/>
            <w:hideMark/>
          </w:tcPr>
          <w:p w14:paraId="220D013E"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584" w:type="dxa"/>
            <w:tcBorders>
              <w:top w:val="nil"/>
              <w:left w:val="nil"/>
              <w:bottom w:val="single" w:sz="4" w:space="0" w:color="auto"/>
              <w:right w:val="single" w:sz="4" w:space="0" w:color="auto"/>
            </w:tcBorders>
            <w:shd w:val="clear" w:color="auto" w:fill="auto"/>
            <w:vAlign w:val="center"/>
            <w:hideMark/>
          </w:tcPr>
          <w:p w14:paraId="67F57094"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116.945</w:t>
            </w:r>
          </w:p>
        </w:tc>
        <w:tc>
          <w:tcPr>
            <w:tcW w:w="1869" w:type="dxa"/>
            <w:tcBorders>
              <w:top w:val="nil"/>
              <w:left w:val="nil"/>
              <w:bottom w:val="single" w:sz="4" w:space="0" w:color="auto"/>
              <w:right w:val="single" w:sz="4" w:space="0" w:color="auto"/>
            </w:tcBorders>
            <w:shd w:val="clear" w:color="auto" w:fill="auto"/>
            <w:vAlign w:val="center"/>
            <w:hideMark/>
          </w:tcPr>
          <w:p w14:paraId="4DECBB6D"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100%</w:t>
            </w:r>
          </w:p>
        </w:tc>
      </w:tr>
      <w:tr w:rsidR="00CF5260" w14:paraId="1F39CC99" w14:textId="77777777" w:rsidTr="00CF5260">
        <w:trPr>
          <w:trHeight w:val="349"/>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43EA3CFF"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3640" w:type="dxa"/>
            <w:tcBorders>
              <w:top w:val="nil"/>
              <w:left w:val="nil"/>
              <w:bottom w:val="single" w:sz="4" w:space="0" w:color="auto"/>
              <w:right w:val="single" w:sz="4" w:space="0" w:color="auto"/>
            </w:tcBorders>
            <w:shd w:val="clear" w:color="auto" w:fill="auto"/>
            <w:vAlign w:val="center"/>
            <w:hideMark/>
          </w:tcPr>
          <w:p w14:paraId="0C32E3F9" w14:textId="77777777" w:rsidR="00CF5260" w:rsidRDefault="00CF5260">
            <w:pPr>
              <w:rPr>
                <w:rFonts w:ascii="GHEA Grapalat" w:hAnsi="GHEA Grapalat" w:cs="Calibri"/>
                <w:color w:val="000000"/>
                <w:sz w:val="18"/>
                <w:szCs w:val="18"/>
              </w:rPr>
            </w:pPr>
            <w:r>
              <w:rPr>
                <w:rFonts w:ascii="GHEA Grapalat" w:hAnsi="GHEA Grapalat" w:cs="Calibri"/>
                <w:color w:val="000000"/>
                <w:sz w:val="18"/>
                <w:szCs w:val="18"/>
              </w:rPr>
              <w:t>ԱԱՀ 20%</w:t>
            </w:r>
          </w:p>
        </w:tc>
        <w:tc>
          <w:tcPr>
            <w:tcW w:w="1360" w:type="dxa"/>
            <w:tcBorders>
              <w:top w:val="nil"/>
              <w:left w:val="nil"/>
              <w:bottom w:val="single" w:sz="4" w:space="0" w:color="auto"/>
              <w:right w:val="single" w:sz="4" w:space="0" w:color="auto"/>
            </w:tcBorders>
            <w:shd w:val="clear" w:color="auto" w:fill="auto"/>
            <w:noWrap/>
            <w:vAlign w:val="center"/>
            <w:hideMark/>
          </w:tcPr>
          <w:p w14:paraId="17607910"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060" w:type="dxa"/>
            <w:tcBorders>
              <w:top w:val="nil"/>
              <w:left w:val="nil"/>
              <w:bottom w:val="single" w:sz="4" w:space="0" w:color="auto"/>
              <w:right w:val="single" w:sz="4" w:space="0" w:color="auto"/>
            </w:tcBorders>
            <w:shd w:val="clear" w:color="auto" w:fill="auto"/>
            <w:noWrap/>
            <w:vAlign w:val="center"/>
            <w:hideMark/>
          </w:tcPr>
          <w:p w14:paraId="6B1117BA"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584" w:type="dxa"/>
            <w:tcBorders>
              <w:top w:val="nil"/>
              <w:left w:val="nil"/>
              <w:bottom w:val="single" w:sz="4" w:space="0" w:color="auto"/>
              <w:right w:val="single" w:sz="4" w:space="0" w:color="auto"/>
            </w:tcBorders>
            <w:shd w:val="clear" w:color="auto" w:fill="auto"/>
            <w:vAlign w:val="center"/>
            <w:hideMark/>
          </w:tcPr>
          <w:p w14:paraId="09C82E43"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23.389</w:t>
            </w:r>
          </w:p>
        </w:tc>
        <w:tc>
          <w:tcPr>
            <w:tcW w:w="1869" w:type="dxa"/>
            <w:tcBorders>
              <w:top w:val="nil"/>
              <w:left w:val="nil"/>
              <w:bottom w:val="single" w:sz="4" w:space="0" w:color="auto"/>
              <w:right w:val="single" w:sz="4" w:space="0" w:color="auto"/>
            </w:tcBorders>
            <w:shd w:val="clear" w:color="auto" w:fill="auto"/>
            <w:vAlign w:val="center"/>
            <w:hideMark/>
          </w:tcPr>
          <w:p w14:paraId="5FA38533"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r>
      <w:tr w:rsidR="00CF5260" w14:paraId="00F507BF" w14:textId="77777777" w:rsidTr="00CF5260">
        <w:trPr>
          <w:trHeight w:val="270"/>
        </w:trPr>
        <w:tc>
          <w:tcPr>
            <w:tcW w:w="467" w:type="dxa"/>
            <w:tcBorders>
              <w:top w:val="nil"/>
              <w:left w:val="single" w:sz="4" w:space="0" w:color="auto"/>
              <w:bottom w:val="single" w:sz="4" w:space="0" w:color="auto"/>
              <w:right w:val="single" w:sz="4" w:space="0" w:color="auto"/>
            </w:tcBorders>
            <w:shd w:val="clear" w:color="auto" w:fill="auto"/>
            <w:vAlign w:val="center"/>
            <w:hideMark/>
          </w:tcPr>
          <w:p w14:paraId="076ABF9C"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3640" w:type="dxa"/>
            <w:tcBorders>
              <w:top w:val="nil"/>
              <w:left w:val="nil"/>
              <w:bottom w:val="single" w:sz="4" w:space="0" w:color="auto"/>
              <w:right w:val="single" w:sz="4" w:space="0" w:color="auto"/>
            </w:tcBorders>
            <w:shd w:val="clear" w:color="auto" w:fill="auto"/>
            <w:vAlign w:val="center"/>
            <w:hideMark/>
          </w:tcPr>
          <w:p w14:paraId="254575BA" w14:textId="77777777" w:rsidR="00CF5260" w:rsidRDefault="00CF5260">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Ընդամենը</w:t>
            </w:r>
            <w:proofErr w:type="spellEnd"/>
          </w:p>
        </w:tc>
        <w:tc>
          <w:tcPr>
            <w:tcW w:w="1360" w:type="dxa"/>
            <w:tcBorders>
              <w:top w:val="nil"/>
              <w:left w:val="nil"/>
              <w:bottom w:val="single" w:sz="4" w:space="0" w:color="auto"/>
              <w:right w:val="single" w:sz="4" w:space="0" w:color="auto"/>
            </w:tcBorders>
            <w:shd w:val="clear" w:color="auto" w:fill="auto"/>
            <w:vAlign w:val="center"/>
            <w:hideMark/>
          </w:tcPr>
          <w:p w14:paraId="74C220EE"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14:paraId="56764BC9"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c>
          <w:tcPr>
            <w:tcW w:w="1584" w:type="dxa"/>
            <w:tcBorders>
              <w:top w:val="nil"/>
              <w:left w:val="nil"/>
              <w:bottom w:val="single" w:sz="4" w:space="0" w:color="auto"/>
              <w:right w:val="single" w:sz="4" w:space="0" w:color="auto"/>
            </w:tcBorders>
            <w:shd w:val="clear" w:color="auto" w:fill="auto"/>
            <w:vAlign w:val="center"/>
            <w:hideMark/>
          </w:tcPr>
          <w:p w14:paraId="13464BA5" w14:textId="77777777" w:rsidR="00CF5260" w:rsidRDefault="00CF5260">
            <w:pPr>
              <w:jc w:val="center"/>
              <w:rPr>
                <w:rFonts w:ascii="GHEA Grapalat" w:hAnsi="GHEA Grapalat" w:cs="Calibri"/>
                <w:color w:val="000000"/>
                <w:sz w:val="18"/>
                <w:szCs w:val="18"/>
              </w:rPr>
            </w:pPr>
            <w:r>
              <w:rPr>
                <w:rFonts w:ascii="GHEA Grapalat" w:hAnsi="GHEA Grapalat" w:cs="Calibri"/>
                <w:color w:val="000000"/>
                <w:sz w:val="18"/>
                <w:szCs w:val="18"/>
              </w:rPr>
              <w:t>140.326</w:t>
            </w:r>
          </w:p>
        </w:tc>
        <w:tc>
          <w:tcPr>
            <w:tcW w:w="1869" w:type="dxa"/>
            <w:tcBorders>
              <w:top w:val="nil"/>
              <w:left w:val="nil"/>
              <w:bottom w:val="single" w:sz="4" w:space="0" w:color="auto"/>
              <w:right w:val="single" w:sz="4" w:space="0" w:color="auto"/>
            </w:tcBorders>
            <w:shd w:val="clear" w:color="auto" w:fill="auto"/>
            <w:vAlign w:val="center"/>
            <w:hideMark/>
          </w:tcPr>
          <w:p w14:paraId="0AD0A275" w14:textId="77777777" w:rsidR="00CF5260" w:rsidRDefault="00CF5260">
            <w:pPr>
              <w:jc w:val="center"/>
              <w:rPr>
                <w:rFonts w:ascii="GHEA Grapalat" w:hAnsi="GHEA Grapalat" w:cs="Calibri"/>
                <w:color w:val="000000"/>
                <w:sz w:val="18"/>
                <w:szCs w:val="18"/>
              </w:rPr>
            </w:pPr>
            <w:r>
              <w:rPr>
                <w:rFonts w:ascii="Calibri" w:hAnsi="Calibri" w:cs="Calibri"/>
                <w:color w:val="000000"/>
                <w:sz w:val="18"/>
                <w:szCs w:val="18"/>
              </w:rPr>
              <w:t> </w:t>
            </w:r>
          </w:p>
        </w:tc>
      </w:tr>
    </w:tbl>
    <w:p w14:paraId="23C7ACA6" w14:textId="1253DF75" w:rsidR="00CF5260" w:rsidRDefault="00CF5260" w:rsidP="007678FA">
      <w:pPr>
        <w:jc w:val="center"/>
        <w:rPr>
          <w:rFonts w:ascii="GHEA Grapalat" w:hAnsi="GHEA Grapalat"/>
          <w:sz w:val="20"/>
          <w:lang w:val="hy-AM"/>
        </w:rPr>
      </w:pPr>
      <w:r w:rsidRPr="00CF5260">
        <w:rPr>
          <w:rFonts w:ascii="GHEA Grapalat" w:hAnsi="GHEA Grapalat"/>
          <w:sz w:val="20"/>
          <w:lang w:val="hy-AM"/>
        </w:rPr>
        <w:t>Պատվիրատուն կարող է պահանջել վերը նշված բոլոր աշխատանքների իրականացում</w:t>
      </w:r>
      <w:r w:rsidR="001C4C21">
        <w:rPr>
          <w:rFonts w:ascii="GHEA Grapalat" w:hAnsi="GHEA Grapalat"/>
          <w:sz w:val="20"/>
          <w:lang w:val="hy-AM"/>
        </w:rPr>
        <w:t xml:space="preserve"> մինչև</w:t>
      </w:r>
      <w:r w:rsidRPr="00CF5260">
        <w:rPr>
          <w:rFonts w:ascii="GHEA Grapalat" w:hAnsi="GHEA Grapalat"/>
          <w:sz w:val="20"/>
          <w:lang w:val="hy-AM"/>
        </w:rPr>
        <w:t xml:space="preserve"> 30 մլն դրամի չափով</w:t>
      </w:r>
    </w:p>
    <w:p w14:paraId="669DE131" w14:textId="77777777" w:rsidR="00CF5260" w:rsidRDefault="00CF5260" w:rsidP="007678FA">
      <w:pPr>
        <w:jc w:val="center"/>
        <w:rPr>
          <w:rFonts w:ascii="GHEA Grapalat" w:hAnsi="GHEA Grapalat"/>
          <w:sz w:val="20"/>
          <w:lang w:val="hy-AM"/>
        </w:rPr>
      </w:pPr>
    </w:p>
    <w:p w14:paraId="710A78CA" w14:textId="0DFEB5F7" w:rsidR="00CF5260" w:rsidRDefault="00CF5260" w:rsidP="007678FA">
      <w:pPr>
        <w:jc w:val="center"/>
        <w:rPr>
          <w:rFonts w:ascii="GHEA Grapalat" w:hAnsi="GHEA Grapalat"/>
          <w:sz w:val="20"/>
          <w:lang w:val="hy-AM"/>
        </w:rPr>
      </w:pPr>
      <w:r w:rsidRPr="00CF5260">
        <w:rPr>
          <w:rFonts w:ascii="GHEA Grapalat" w:hAnsi="GHEA Grapalat"/>
          <w:sz w:val="20"/>
          <w:lang w:val="hy-AM"/>
        </w:rPr>
        <w:t xml:space="preserve">**Ծառայությունները իրականացվելու են պատվիրատուի պատվեր-առաջադրանքի հիման վրա սահմանելով յուրաքանչյուր պատվեր-առաջադրանքի կատարման վերջնաժամկետ  </w:t>
      </w:r>
    </w:p>
    <w:p w14:paraId="699BF8A7" w14:textId="77777777" w:rsidR="00CF5260" w:rsidRPr="00E26C98" w:rsidRDefault="00CF5260" w:rsidP="007678FA">
      <w:pPr>
        <w:jc w:val="center"/>
        <w:rPr>
          <w:rFonts w:ascii="GHEA Grapalat" w:hAnsi="GHEA Grapalat"/>
          <w:sz w:val="20"/>
          <w:lang w:val="hy-AM"/>
        </w:rPr>
      </w:pPr>
    </w:p>
    <w:p w14:paraId="23B61C02" w14:textId="77777777" w:rsidR="007678FA" w:rsidRPr="00E26C98" w:rsidRDefault="007678FA" w:rsidP="007678FA">
      <w:pPr>
        <w:jc w:val="both"/>
        <w:rPr>
          <w:rFonts w:ascii="GHEA Grapalat" w:hAnsi="GHEA Grapalat"/>
          <w:sz w:val="20"/>
          <w:lang w:val="hy-AM"/>
        </w:rPr>
      </w:pPr>
      <w:r w:rsidRPr="00E26C98">
        <w:rPr>
          <w:rFonts w:ascii="GHEA Grapalat" w:hAnsi="GHEA Grapalat"/>
          <w:sz w:val="20"/>
          <w:lang w:val="hy-AM"/>
        </w:rPr>
        <w:lastRenderedPageBreak/>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E26C98" w:rsidRDefault="007678FA" w:rsidP="007678FA">
      <w:pPr>
        <w:jc w:val="both"/>
        <w:rPr>
          <w:rFonts w:ascii="GHEA Grapalat" w:hAnsi="GHEA Grapalat"/>
          <w:i/>
          <w:sz w:val="20"/>
          <w:lang w:val="hy-AM"/>
        </w:rPr>
      </w:pPr>
      <w:r w:rsidRPr="00E26C98">
        <w:rPr>
          <w:rFonts w:ascii="GHEA Grapalat" w:hAnsi="GHEA Grapalat"/>
          <w:i/>
          <w:sz w:val="20"/>
          <w:lang w:val="hy-AM"/>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E26C98" w:rsidRDefault="007678FA" w:rsidP="007678FA">
      <w:pPr>
        <w:jc w:val="both"/>
        <w:rPr>
          <w:rFonts w:ascii="GHEA Grapalat" w:hAnsi="GHEA Grapalat"/>
          <w:sz w:val="20"/>
          <w:lang w:val="hy-AM"/>
        </w:rPr>
      </w:pPr>
    </w:p>
    <w:p w14:paraId="21BC8508" w14:textId="77777777" w:rsidR="007678FA" w:rsidRPr="00E26C98" w:rsidRDefault="007678FA" w:rsidP="007678FA">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59C5300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050F93EC" w14:textId="77777777" w:rsidR="006726D9" w:rsidRDefault="006726D9" w:rsidP="007678FA">
      <w:pPr>
        <w:jc w:val="right"/>
        <w:rPr>
          <w:rFonts w:ascii="GHEA Grapalat" w:hAnsi="GHEA Grapalat"/>
          <w:i/>
          <w:sz w:val="18"/>
          <w:lang w:val="hy-AM"/>
        </w:rPr>
      </w:pPr>
    </w:p>
    <w:p w14:paraId="6F4FEEC3" w14:textId="77777777" w:rsidR="00265C29" w:rsidRDefault="00265C29" w:rsidP="007678FA">
      <w:pPr>
        <w:jc w:val="right"/>
        <w:rPr>
          <w:rFonts w:ascii="GHEA Grapalat" w:hAnsi="GHEA Grapalat"/>
          <w:i/>
          <w:sz w:val="18"/>
          <w:lang w:val="hy-AM"/>
        </w:rPr>
      </w:pPr>
    </w:p>
    <w:p w14:paraId="3381E24D" w14:textId="77777777" w:rsidR="00265C29" w:rsidRDefault="00265C29" w:rsidP="007678FA">
      <w:pPr>
        <w:jc w:val="right"/>
        <w:rPr>
          <w:rFonts w:ascii="GHEA Grapalat" w:hAnsi="GHEA Grapalat"/>
          <w:i/>
          <w:sz w:val="18"/>
          <w:lang w:val="hy-AM"/>
        </w:rPr>
      </w:pPr>
    </w:p>
    <w:p w14:paraId="014FAB9D" w14:textId="77777777" w:rsidR="00265C29" w:rsidRDefault="00265C29" w:rsidP="007678FA">
      <w:pPr>
        <w:jc w:val="right"/>
        <w:rPr>
          <w:rFonts w:ascii="GHEA Grapalat" w:hAnsi="GHEA Grapalat"/>
          <w:i/>
          <w:sz w:val="18"/>
          <w:lang w:val="hy-AM"/>
        </w:rPr>
      </w:pPr>
    </w:p>
    <w:p w14:paraId="45E2A610" w14:textId="77777777" w:rsidR="00265C29" w:rsidRDefault="00265C29" w:rsidP="007678FA">
      <w:pPr>
        <w:jc w:val="right"/>
        <w:rPr>
          <w:rFonts w:ascii="GHEA Grapalat" w:hAnsi="GHEA Grapalat"/>
          <w:i/>
          <w:sz w:val="18"/>
          <w:lang w:val="hy-AM"/>
        </w:rPr>
      </w:pPr>
    </w:p>
    <w:p w14:paraId="433272D2" w14:textId="77777777" w:rsidR="00265C29" w:rsidRDefault="00265C29" w:rsidP="007678FA">
      <w:pPr>
        <w:jc w:val="right"/>
        <w:rPr>
          <w:rFonts w:ascii="GHEA Grapalat" w:hAnsi="GHEA Grapalat"/>
          <w:i/>
          <w:sz w:val="18"/>
          <w:lang w:val="hy-AM"/>
        </w:rPr>
      </w:pPr>
    </w:p>
    <w:p w14:paraId="1B0667B8" w14:textId="77777777" w:rsidR="00265C29" w:rsidRDefault="00265C29" w:rsidP="007678FA">
      <w:pPr>
        <w:jc w:val="right"/>
        <w:rPr>
          <w:rFonts w:ascii="GHEA Grapalat" w:hAnsi="GHEA Grapalat"/>
          <w:i/>
          <w:sz w:val="18"/>
          <w:lang w:val="hy-AM"/>
        </w:rPr>
      </w:pPr>
    </w:p>
    <w:p w14:paraId="3E027608" w14:textId="77777777" w:rsidR="00265C29" w:rsidRDefault="00265C29" w:rsidP="007678FA">
      <w:pPr>
        <w:jc w:val="right"/>
        <w:rPr>
          <w:rFonts w:ascii="GHEA Grapalat" w:hAnsi="GHEA Grapalat"/>
          <w:i/>
          <w:sz w:val="18"/>
          <w:lang w:val="hy-AM"/>
        </w:rPr>
      </w:pPr>
    </w:p>
    <w:p w14:paraId="1099CD3E" w14:textId="77777777" w:rsidR="00265C29" w:rsidRDefault="00265C29" w:rsidP="007678FA">
      <w:pPr>
        <w:jc w:val="right"/>
        <w:rPr>
          <w:rFonts w:ascii="GHEA Grapalat" w:hAnsi="GHEA Grapalat"/>
          <w:i/>
          <w:sz w:val="18"/>
          <w:lang w:val="hy-AM"/>
        </w:rPr>
      </w:pPr>
    </w:p>
    <w:p w14:paraId="5D308352" w14:textId="77777777" w:rsidR="00FB27A6" w:rsidRDefault="00FB27A6" w:rsidP="007678FA">
      <w:pPr>
        <w:jc w:val="right"/>
        <w:rPr>
          <w:rFonts w:ascii="GHEA Grapalat" w:hAnsi="GHEA Grapalat"/>
          <w:i/>
          <w:sz w:val="18"/>
          <w:lang w:val="hy-AM"/>
        </w:rPr>
      </w:pPr>
    </w:p>
    <w:p w14:paraId="6835196D" w14:textId="77777777" w:rsidR="00FB27A6" w:rsidRDefault="00FB27A6" w:rsidP="007678FA">
      <w:pPr>
        <w:jc w:val="right"/>
        <w:rPr>
          <w:rFonts w:ascii="GHEA Grapalat" w:hAnsi="GHEA Grapalat"/>
          <w:i/>
          <w:sz w:val="18"/>
          <w:lang w:val="hy-AM"/>
        </w:rPr>
      </w:pPr>
    </w:p>
    <w:p w14:paraId="7641A992" w14:textId="77777777" w:rsidR="00FB27A6" w:rsidRDefault="00FB27A6" w:rsidP="007678FA">
      <w:pPr>
        <w:jc w:val="right"/>
        <w:rPr>
          <w:rFonts w:ascii="GHEA Grapalat" w:hAnsi="GHEA Grapalat"/>
          <w:i/>
          <w:sz w:val="18"/>
          <w:lang w:val="hy-AM"/>
        </w:rPr>
      </w:pPr>
    </w:p>
    <w:p w14:paraId="0E8EA971" w14:textId="77777777" w:rsidR="00FB27A6" w:rsidRDefault="00FB27A6" w:rsidP="007678FA">
      <w:pPr>
        <w:jc w:val="right"/>
        <w:rPr>
          <w:rFonts w:ascii="GHEA Grapalat" w:hAnsi="GHEA Grapalat"/>
          <w:i/>
          <w:sz w:val="18"/>
          <w:lang w:val="hy-AM"/>
        </w:rPr>
      </w:pPr>
    </w:p>
    <w:p w14:paraId="57C5469C" w14:textId="77777777" w:rsidR="00564308" w:rsidRDefault="00564308" w:rsidP="007678FA">
      <w:pPr>
        <w:jc w:val="right"/>
        <w:rPr>
          <w:rFonts w:ascii="GHEA Grapalat" w:hAnsi="GHEA Grapalat"/>
          <w:i/>
          <w:sz w:val="18"/>
          <w:lang w:val="hy-AM"/>
        </w:rPr>
      </w:pPr>
    </w:p>
    <w:p w14:paraId="24D888D4" w14:textId="77777777" w:rsidR="00564308" w:rsidRDefault="00564308" w:rsidP="007678FA">
      <w:pPr>
        <w:jc w:val="right"/>
        <w:rPr>
          <w:rFonts w:ascii="GHEA Grapalat" w:hAnsi="GHEA Grapalat"/>
          <w:i/>
          <w:sz w:val="18"/>
          <w:lang w:val="hy-AM"/>
        </w:rPr>
      </w:pPr>
    </w:p>
    <w:p w14:paraId="570C0D3D" w14:textId="77777777" w:rsidR="00564308" w:rsidRDefault="00564308" w:rsidP="007678FA">
      <w:pPr>
        <w:jc w:val="right"/>
        <w:rPr>
          <w:rFonts w:ascii="GHEA Grapalat" w:hAnsi="GHEA Grapalat"/>
          <w:i/>
          <w:sz w:val="18"/>
          <w:lang w:val="hy-AM"/>
        </w:rPr>
      </w:pPr>
    </w:p>
    <w:p w14:paraId="25D617CC" w14:textId="77777777" w:rsidR="00564308" w:rsidRDefault="00564308" w:rsidP="007678FA">
      <w:pPr>
        <w:jc w:val="right"/>
        <w:rPr>
          <w:rFonts w:ascii="GHEA Grapalat" w:hAnsi="GHEA Grapalat"/>
          <w:i/>
          <w:sz w:val="18"/>
          <w:lang w:val="hy-AM"/>
        </w:rPr>
      </w:pPr>
    </w:p>
    <w:p w14:paraId="5479DD29" w14:textId="77777777" w:rsidR="00564308" w:rsidRDefault="00564308" w:rsidP="007678FA">
      <w:pPr>
        <w:jc w:val="right"/>
        <w:rPr>
          <w:rFonts w:ascii="GHEA Grapalat" w:hAnsi="GHEA Grapalat"/>
          <w:i/>
          <w:sz w:val="18"/>
          <w:lang w:val="hy-AM"/>
        </w:rPr>
      </w:pPr>
    </w:p>
    <w:p w14:paraId="74A2E60C" w14:textId="77777777" w:rsidR="00564308" w:rsidRDefault="00564308" w:rsidP="007678FA">
      <w:pPr>
        <w:jc w:val="right"/>
        <w:rPr>
          <w:rFonts w:ascii="GHEA Grapalat" w:hAnsi="GHEA Grapalat"/>
          <w:i/>
          <w:sz w:val="18"/>
          <w:lang w:val="hy-AM"/>
        </w:rPr>
      </w:pPr>
    </w:p>
    <w:p w14:paraId="13681919" w14:textId="77777777" w:rsidR="00564308" w:rsidRDefault="00564308" w:rsidP="007678FA">
      <w:pPr>
        <w:jc w:val="right"/>
        <w:rPr>
          <w:rFonts w:ascii="GHEA Grapalat" w:hAnsi="GHEA Grapalat"/>
          <w:i/>
          <w:sz w:val="18"/>
          <w:lang w:val="hy-AM"/>
        </w:rPr>
      </w:pPr>
    </w:p>
    <w:p w14:paraId="1F6368AF" w14:textId="77777777" w:rsidR="00564308" w:rsidRDefault="00564308" w:rsidP="007678FA">
      <w:pPr>
        <w:jc w:val="right"/>
        <w:rPr>
          <w:rFonts w:ascii="GHEA Grapalat" w:hAnsi="GHEA Grapalat"/>
          <w:i/>
          <w:sz w:val="18"/>
          <w:lang w:val="hy-AM"/>
        </w:rPr>
      </w:pPr>
    </w:p>
    <w:p w14:paraId="62604C6F" w14:textId="77777777" w:rsidR="00564308" w:rsidRDefault="00564308" w:rsidP="007678FA">
      <w:pPr>
        <w:jc w:val="right"/>
        <w:rPr>
          <w:rFonts w:ascii="GHEA Grapalat" w:hAnsi="GHEA Grapalat"/>
          <w:i/>
          <w:sz w:val="18"/>
          <w:lang w:val="hy-AM"/>
        </w:rPr>
      </w:pPr>
    </w:p>
    <w:p w14:paraId="606163FC" w14:textId="77777777" w:rsidR="00564308" w:rsidRDefault="00564308" w:rsidP="007678FA">
      <w:pPr>
        <w:jc w:val="right"/>
        <w:rPr>
          <w:rFonts w:ascii="GHEA Grapalat" w:hAnsi="GHEA Grapalat"/>
          <w:i/>
          <w:sz w:val="18"/>
          <w:lang w:val="hy-AM"/>
        </w:rPr>
      </w:pPr>
    </w:p>
    <w:p w14:paraId="749E8EFB" w14:textId="77777777" w:rsidR="00564308" w:rsidRDefault="00564308" w:rsidP="007678FA">
      <w:pPr>
        <w:jc w:val="right"/>
        <w:rPr>
          <w:rFonts w:ascii="GHEA Grapalat" w:hAnsi="GHEA Grapalat"/>
          <w:i/>
          <w:sz w:val="18"/>
          <w:lang w:val="hy-AM"/>
        </w:rPr>
      </w:pPr>
    </w:p>
    <w:p w14:paraId="0EDE68C9" w14:textId="77777777" w:rsidR="00564308" w:rsidRDefault="00564308" w:rsidP="007678FA">
      <w:pPr>
        <w:jc w:val="right"/>
        <w:rPr>
          <w:rFonts w:ascii="GHEA Grapalat" w:hAnsi="GHEA Grapalat"/>
          <w:i/>
          <w:sz w:val="18"/>
          <w:lang w:val="hy-AM"/>
        </w:rPr>
      </w:pPr>
    </w:p>
    <w:p w14:paraId="4BEE8690" w14:textId="77777777" w:rsidR="00564308" w:rsidRDefault="00564308" w:rsidP="007678FA">
      <w:pPr>
        <w:jc w:val="right"/>
        <w:rPr>
          <w:rFonts w:ascii="GHEA Grapalat" w:hAnsi="GHEA Grapalat"/>
          <w:i/>
          <w:sz w:val="18"/>
          <w:lang w:val="hy-AM"/>
        </w:rPr>
      </w:pPr>
    </w:p>
    <w:p w14:paraId="435A5EA2" w14:textId="77777777" w:rsidR="00564308" w:rsidRDefault="00564308" w:rsidP="007678FA">
      <w:pPr>
        <w:jc w:val="right"/>
        <w:rPr>
          <w:rFonts w:ascii="GHEA Grapalat" w:hAnsi="GHEA Grapalat"/>
          <w:i/>
          <w:sz w:val="18"/>
          <w:lang w:val="hy-AM"/>
        </w:rPr>
      </w:pPr>
    </w:p>
    <w:p w14:paraId="376CF293" w14:textId="77777777" w:rsidR="00564308" w:rsidRDefault="00564308" w:rsidP="007678FA">
      <w:pPr>
        <w:jc w:val="right"/>
        <w:rPr>
          <w:rFonts w:ascii="GHEA Grapalat" w:hAnsi="GHEA Grapalat"/>
          <w:i/>
          <w:sz w:val="18"/>
          <w:lang w:val="hy-AM"/>
        </w:rPr>
      </w:pPr>
    </w:p>
    <w:p w14:paraId="24A3E379" w14:textId="77777777" w:rsidR="00564308" w:rsidRDefault="00564308" w:rsidP="007678FA">
      <w:pPr>
        <w:jc w:val="right"/>
        <w:rPr>
          <w:rFonts w:ascii="GHEA Grapalat" w:hAnsi="GHEA Grapalat"/>
          <w:i/>
          <w:sz w:val="18"/>
          <w:lang w:val="hy-AM"/>
        </w:rPr>
      </w:pPr>
    </w:p>
    <w:p w14:paraId="2E2996D6" w14:textId="77777777" w:rsidR="00564308" w:rsidRDefault="00564308" w:rsidP="007678FA">
      <w:pPr>
        <w:jc w:val="right"/>
        <w:rPr>
          <w:rFonts w:ascii="GHEA Grapalat" w:hAnsi="GHEA Grapalat"/>
          <w:i/>
          <w:sz w:val="18"/>
          <w:lang w:val="hy-AM"/>
        </w:rPr>
      </w:pPr>
    </w:p>
    <w:p w14:paraId="7EE6EB63" w14:textId="77777777" w:rsidR="00564308" w:rsidRDefault="00564308" w:rsidP="007678FA">
      <w:pPr>
        <w:jc w:val="right"/>
        <w:rPr>
          <w:rFonts w:ascii="GHEA Grapalat" w:hAnsi="GHEA Grapalat"/>
          <w:i/>
          <w:sz w:val="18"/>
          <w:lang w:val="hy-AM"/>
        </w:rPr>
      </w:pPr>
    </w:p>
    <w:p w14:paraId="0A17C07E" w14:textId="77777777" w:rsidR="00564308" w:rsidRDefault="00564308" w:rsidP="007678FA">
      <w:pPr>
        <w:jc w:val="right"/>
        <w:rPr>
          <w:rFonts w:ascii="GHEA Grapalat" w:hAnsi="GHEA Grapalat"/>
          <w:i/>
          <w:sz w:val="18"/>
          <w:lang w:val="hy-AM"/>
        </w:rPr>
      </w:pPr>
    </w:p>
    <w:p w14:paraId="5AC88D48" w14:textId="77777777" w:rsidR="00564308" w:rsidRDefault="00564308" w:rsidP="007678FA">
      <w:pPr>
        <w:jc w:val="right"/>
        <w:rPr>
          <w:rFonts w:ascii="GHEA Grapalat" w:hAnsi="GHEA Grapalat"/>
          <w:i/>
          <w:sz w:val="18"/>
          <w:lang w:val="hy-AM"/>
        </w:rPr>
      </w:pPr>
    </w:p>
    <w:p w14:paraId="0408C095" w14:textId="77777777" w:rsidR="00564308" w:rsidRDefault="00564308" w:rsidP="007678FA">
      <w:pPr>
        <w:jc w:val="right"/>
        <w:rPr>
          <w:rFonts w:ascii="GHEA Grapalat" w:hAnsi="GHEA Grapalat"/>
          <w:i/>
          <w:sz w:val="18"/>
          <w:lang w:val="hy-AM"/>
        </w:rPr>
      </w:pPr>
    </w:p>
    <w:p w14:paraId="428BB943" w14:textId="77777777" w:rsidR="00564308" w:rsidRDefault="00564308" w:rsidP="007678FA">
      <w:pPr>
        <w:jc w:val="right"/>
        <w:rPr>
          <w:rFonts w:ascii="GHEA Grapalat" w:hAnsi="GHEA Grapalat"/>
          <w:i/>
          <w:sz w:val="18"/>
          <w:lang w:val="hy-AM"/>
        </w:rPr>
      </w:pPr>
    </w:p>
    <w:p w14:paraId="72444B67" w14:textId="77777777" w:rsidR="00CF5260" w:rsidRDefault="00CF5260" w:rsidP="007678FA">
      <w:pPr>
        <w:jc w:val="right"/>
        <w:rPr>
          <w:rFonts w:ascii="GHEA Grapalat" w:hAnsi="GHEA Grapalat"/>
          <w:i/>
          <w:sz w:val="18"/>
          <w:lang w:val="hy-AM"/>
        </w:rPr>
      </w:pPr>
    </w:p>
    <w:p w14:paraId="458654C9" w14:textId="77777777" w:rsidR="00CF5260" w:rsidRDefault="00CF5260" w:rsidP="007678FA">
      <w:pPr>
        <w:jc w:val="right"/>
        <w:rPr>
          <w:rFonts w:ascii="GHEA Grapalat" w:hAnsi="GHEA Grapalat"/>
          <w:i/>
          <w:sz w:val="18"/>
          <w:lang w:val="hy-AM"/>
        </w:rPr>
      </w:pPr>
    </w:p>
    <w:p w14:paraId="46B19124" w14:textId="77777777" w:rsidR="00CF5260" w:rsidRDefault="00CF5260" w:rsidP="007678FA">
      <w:pPr>
        <w:jc w:val="right"/>
        <w:rPr>
          <w:rFonts w:ascii="GHEA Grapalat" w:hAnsi="GHEA Grapalat"/>
          <w:i/>
          <w:sz w:val="18"/>
          <w:lang w:val="hy-AM"/>
        </w:rPr>
      </w:pPr>
    </w:p>
    <w:p w14:paraId="6DBBD0B5" w14:textId="77777777" w:rsidR="00CF5260" w:rsidRDefault="00CF5260" w:rsidP="007678FA">
      <w:pPr>
        <w:jc w:val="right"/>
        <w:rPr>
          <w:rFonts w:ascii="GHEA Grapalat" w:hAnsi="GHEA Grapalat"/>
          <w:i/>
          <w:sz w:val="18"/>
          <w:lang w:val="hy-AM"/>
        </w:rPr>
      </w:pPr>
    </w:p>
    <w:p w14:paraId="69B671C1" w14:textId="77777777" w:rsidR="00CF5260" w:rsidRDefault="00CF5260" w:rsidP="007678FA">
      <w:pPr>
        <w:jc w:val="right"/>
        <w:rPr>
          <w:rFonts w:ascii="GHEA Grapalat" w:hAnsi="GHEA Grapalat"/>
          <w:i/>
          <w:sz w:val="18"/>
          <w:lang w:val="hy-AM"/>
        </w:rPr>
      </w:pPr>
    </w:p>
    <w:p w14:paraId="2E1F429D" w14:textId="77777777" w:rsidR="00CF5260" w:rsidRDefault="00CF5260" w:rsidP="007678FA">
      <w:pPr>
        <w:jc w:val="right"/>
        <w:rPr>
          <w:rFonts w:ascii="GHEA Grapalat" w:hAnsi="GHEA Grapalat"/>
          <w:i/>
          <w:sz w:val="18"/>
          <w:lang w:val="hy-AM"/>
        </w:rPr>
      </w:pPr>
    </w:p>
    <w:p w14:paraId="65857992" w14:textId="77777777" w:rsidR="00CF5260" w:rsidRDefault="00CF5260" w:rsidP="007678FA">
      <w:pPr>
        <w:jc w:val="right"/>
        <w:rPr>
          <w:rFonts w:ascii="GHEA Grapalat" w:hAnsi="GHEA Grapalat"/>
          <w:i/>
          <w:sz w:val="18"/>
          <w:lang w:val="hy-AM"/>
        </w:rPr>
      </w:pPr>
    </w:p>
    <w:p w14:paraId="29D61944" w14:textId="77777777" w:rsidR="00CF5260" w:rsidRDefault="00CF5260" w:rsidP="007678FA">
      <w:pPr>
        <w:jc w:val="right"/>
        <w:rPr>
          <w:rFonts w:ascii="GHEA Grapalat" w:hAnsi="GHEA Grapalat"/>
          <w:i/>
          <w:sz w:val="18"/>
          <w:lang w:val="hy-AM"/>
        </w:rPr>
      </w:pPr>
    </w:p>
    <w:p w14:paraId="6CEFDBA9" w14:textId="77777777" w:rsidR="00CF5260" w:rsidRDefault="00CF5260" w:rsidP="007678FA">
      <w:pPr>
        <w:jc w:val="right"/>
        <w:rPr>
          <w:rFonts w:ascii="GHEA Grapalat" w:hAnsi="GHEA Grapalat"/>
          <w:i/>
          <w:sz w:val="18"/>
          <w:lang w:val="hy-AM"/>
        </w:rPr>
      </w:pPr>
    </w:p>
    <w:p w14:paraId="26A6A479" w14:textId="77777777" w:rsidR="00CF5260" w:rsidRDefault="00CF5260" w:rsidP="007678FA">
      <w:pPr>
        <w:jc w:val="right"/>
        <w:rPr>
          <w:rFonts w:ascii="GHEA Grapalat" w:hAnsi="GHEA Grapalat"/>
          <w:i/>
          <w:sz w:val="18"/>
          <w:lang w:val="hy-AM"/>
        </w:rPr>
      </w:pPr>
    </w:p>
    <w:p w14:paraId="458EB0D9" w14:textId="77777777" w:rsidR="00CF5260" w:rsidRDefault="00CF5260" w:rsidP="007678FA">
      <w:pPr>
        <w:jc w:val="right"/>
        <w:rPr>
          <w:rFonts w:ascii="GHEA Grapalat" w:hAnsi="GHEA Grapalat"/>
          <w:i/>
          <w:sz w:val="18"/>
          <w:lang w:val="hy-AM"/>
        </w:rPr>
      </w:pPr>
    </w:p>
    <w:p w14:paraId="7CD2BF8A" w14:textId="77777777" w:rsidR="00CF5260" w:rsidRDefault="00CF5260" w:rsidP="007678FA">
      <w:pPr>
        <w:jc w:val="right"/>
        <w:rPr>
          <w:rFonts w:ascii="GHEA Grapalat" w:hAnsi="GHEA Grapalat"/>
          <w:i/>
          <w:sz w:val="18"/>
          <w:lang w:val="hy-AM"/>
        </w:rPr>
      </w:pPr>
    </w:p>
    <w:p w14:paraId="0EC78C06" w14:textId="77777777" w:rsidR="00CF5260" w:rsidRDefault="00CF5260" w:rsidP="007678FA">
      <w:pPr>
        <w:jc w:val="right"/>
        <w:rPr>
          <w:rFonts w:ascii="GHEA Grapalat" w:hAnsi="GHEA Grapalat"/>
          <w:i/>
          <w:sz w:val="18"/>
          <w:lang w:val="hy-AM"/>
        </w:rPr>
      </w:pPr>
    </w:p>
    <w:p w14:paraId="586A7672" w14:textId="77777777" w:rsidR="00CF5260" w:rsidRDefault="00CF5260" w:rsidP="007678FA">
      <w:pPr>
        <w:jc w:val="right"/>
        <w:rPr>
          <w:rFonts w:ascii="GHEA Grapalat" w:hAnsi="GHEA Grapalat"/>
          <w:i/>
          <w:sz w:val="18"/>
          <w:lang w:val="hy-AM"/>
        </w:rPr>
      </w:pPr>
    </w:p>
    <w:p w14:paraId="1BA06A2A" w14:textId="18538D8F"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515ADC" w:rsidRDefault="007678FA" w:rsidP="007678FA">
      <w:pPr>
        <w:tabs>
          <w:tab w:val="left" w:pos="9540"/>
        </w:tabs>
        <w:rPr>
          <w:rFonts w:ascii="GHEA Grapalat" w:hAnsi="GHEA Grapalat"/>
          <w:sz w:val="20"/>
          <w:lang w:val="hy-AM"/>
        </w:rPr>
      </w:pPr>
    </w:p>
    <w:p w14:paraId="752981A1" w14:textId="77777777" w:rsidR="007678FA" w:rsidRPr="00515ADC" w:rsidRDefault="007678FA" w:rsidP="007678FA">
      <w:pPr>
        <w:tabs>
          <w:tab w:val="left" w:pos="9540"/>
        </w:tabs>
        <w:rPr>
          <w:rFonts w:ascii="GHEA Grapalat" w:hAnsi="GHEA Grapalat"/>
          <w:sz w:val="20"/>
          <w:lang w:val="hy-AM"/>
        </w:rPr>
      </w:pPr>
    </w:p>
    <w:p w14:paraId="545EF838" w14:textId="77777777" w:rsidR="007678FA" w:rsidRPr="00515ADC" w:rsidRDefault="007678FA" w:rsidP="007678FA">
      <w:pPr>
        <w:jc w:val="center"/>
        <w:rPr>
          <w:rFonts w:ascii="GHEA Grapalat" w:hAnsi="GHEA Grapalat"/>
          <w:sz w:val="20"/>
          <w:lang w:val="hy-AM"/>
        </w:rPr>
      </w:pP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cs="Sylfaen"/>
          <w:b/>
          <w:sz w:val="22"/>
          <w:szCs w:val="22"/>
          <w:lang w:val="hy-AM"/>
        </w:rPr>
        <w:softHyphen/>
      </w:r>
      <w:r w:rsidRPr="00515ADC">
        <w:rPr>
          <w:rFonts w:ascii="GHEA Grapalat" w:hAnsi="GHEA Grapalat"/>
          <w:sz w:val="20"/>
          <w:lang w:val="hy-AM"/>
        </w:rPr>
        <w:t>ՎՃԱՐՄԱՆ ԺԱՄԱՆԱԿԱՑՈՒՅՑ*</w:t>
      </w:r>
    </w:p>
    <w:p w14:paraId="5A656A90" w14:textId="77777777" w:rsidR="007678FA" w:rsidRPr="00515ADC" w:rsidRDefault="007678FA" w:rsidP="007678FA">
      <w:pPr>
        <w:jc w:val="right"/>
        <w:rPr>
          <w:rFonts w:ascii="GHEA Grapalat" w:hAnsi="GHEA Grapalat"/>
          <w:sz w:val="20"/>
          <w:lang w:val="hy-AM"/>
        </w:rPr>
      </w:pPr>
      <w:r w:rsidRPr="00515ADC">
        <w:rPr>
          <w:rFonts w:ascii="GHEA Grapalat" w:hAnsi="GHEA Grapalat"/>
          <w:sz w:val="20"/>
          <w:lang w:val="hy-AM"/>
        </w:rPr>
        <w:t xml:space="preserve">                                                                                                                                                                                                            </w:t>
      </w:r>
      <w:r w:rsidRPr="00515ADC">
        <w:rPr>
          <w:rFonts w:ascii="GHEA Grapalat" w:hAnsi="GHEA Grapalat" w:cs="Sylfaen"/>
          <w:sz w:val="18"/>
          <w:lang w:val="hy-AM"/>
        </w:rPr>
        <w:t>ՀՀ</w:t>
      </w:r>
      <w:r w:rsidRPr="00F566BF">
        <w:rPr>
          <w:rFonts w:ascii="GHEA Grapalat" w:hAnsi="GHEA Grapalat" w:cs="Sylfaen"/>
          <w:sz w:val="18"/>
          <w:lang w:val="es-ES"/>
        </w:rPr>
        <w:t xml:space="preserve"> </w:t>
      </w:r>
      <w:r w:rsidRPr="00515ADC">
        <w:rPr>
          <w:rFonts w:ascii="GHEA Grapalat" w:hAnsi="GHEA Grapalat" w:cs="Sylfaen"/>
          <w:sz w:val="18"/>
          <w:lang w:val="hy-AM"/>
        </w:rPr>
        <w:t>դրամ</w:t>
      </w:r>
    </w:p>
    <w:tbl>
      <w:tblPr>
        <w:tblW w:w="107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621"/>
        <w:gridCol w:w="470"/>
        <w:gridCol w:w="470"/>
        <w:gridCol w:w="470"/>
        <w:gridCol w:w="470"/>
        <w:gridCol w:w="470"/>
        <w:gridCol w:w="470"/>
        <w:gridCol w:w="470"/>
        <w:gridCol w:w="470"/>
        <w:gridCol w:w="470"/>
        <w:gridCol w:w="470"/>
        <w:gridCol w:w="470"/>
        <w:gridCol w:w="470"/>
        <w:gridCol w:w="749"/>
      </w:tblGrid>
      <w:tr w:rsidR="007678FA" w:rsidRPr="00F566BF" w14:paraId="02E76D0A" w14:textId="77777777" w:rsidTr="00E26C98">
        <w:tc>
          <w:tcPr>
            <w:tcW w:w="1077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147432" w14:paraId="272DFF80" w14:textId="77777777" w:rsidTr="00E26C98">
        <w:tc>
          <w:tcPr>
            <w:tcW w:w="1237" w:type="dxa"/>
            <w:vAlign w:val="center"/>
          </w:tcPr>
          <w:p w14:paraId="034ED9C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530" w:type="dxa"/>
            <w:vAlign w:val="center"/>
          </w:tcPr>
          <w:p w14:paraId="03044850"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1621" w:type="dxa"/>
            <w:vAlign w:val="center"/>
          </w:tcPr>
          <w:p w14:paraId="5656D9F5"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6389" w:type="dxa"/>
            <w:gridSpan w:val="13"/>
            <w:vAlign w:val="center"/>
          </w:tcPr>
          <w:p w14:paraId="5CF4675B" w14:textId="5FF45155" w:rsidR="007678FA" w:rsidRPr="00F566BF" w:rsidRDefault="007678FA"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sidR="00E26C98">
              <w:rPr>
                <w:rFonts w:ascii="GHEA Grapalat" w:hAnsi="GHEA Grapalat"/>
                <w:sz w:val="18"/>
                <w:lang w:val="hy-AM"/>
              </w:rPr>
              <w:t>2</w:t>
            </w:r>
            <w:r w:rsidR="00015E0D">
              <w:rPr>
                <w:rFonts w:ascii="GHEA Grapalat" w:hAnsi="GHEA Grapalat"/>
                <w:sz w:val="18"/>
                <w:lang w:val="hy-AM"/>
              </w:rPr>
              <w:t>4</w:t>
            </w:r>
            <w:r w:rsidRPr="00F566BF">
              <w:rPr>
                <w:rFonts w:ascii="GHEA Grapalat" w:hAnsi="GHEA Grapalat"/>
                <w:sz w:val="18"/>
                <w:lang w:val="es-ES"/>
              </w:rPr>
              <w:t>թ-</w:t>
            </w:r>
            <w:proofErr w:type="spellStart"/>
            <w:r w:rsidRPr="00F566BF">
              <w:rPr>
                <w:rFonts w:ascii="GHEA Grapalat" w:hAnsi="GHEA Grapalat"/>
                <w:sz w:val="18"/>
                <w:lang w:val="es-ES"/>
              </w:rPr>
              <w:t>ին</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7678FA" w:rsidRPr="00F566BF" w14:paraId="64F0D610" w14:textId="77777777" w:rsidTr="00E26C98">
        <w:trPr>
          <w:trHeight w:val="1538"/>
        </w:trPr>
        <w:tc>
          <w:tcPr>
            <w:tcW w:w="1237" w:type="dxa"/>
          </w:tcPr>
          <w:p w14:paraId="2AAFAB7E" w14:textId="77777777" w:rsidR="007678FA" w:rsidRPr="00F566BF" w:rsidRDefault="007678FA" w:rsidP="00E53C12">
            <w:pPr>
              <w:jc w:val="center"/>
              <w:rPr>
                <w:rFonts w:ascii="GHEA Grapalat" w:hAnsi="GHEA Grapalat"/>
                <w:sz w:val="20"/>
                <w:lang w:val="es-ES"/>
              </w:rPr>
            </w:pPr>
          </w:p>
        </w:tc>
        <w:tc>
          <w:tcPr>
            <w:tcW w:w="1530" w:type="dxa"/>
          </w:tcPr>
          <w:p w14:paraId="3052BA05" w14:textId="77777777" w:rsidR="007678FA" w:rsidRPr="00F566BF" w:rsidRDefault="007678FA" w:rsidP="00E53C12">
            <w:pPr>
              <w:jc w:val="center"/>
              <w:rPr>
                <w:rFonts w:ascii="GHEA Grapalat" w:hAnsi="GHEA Grapalat"/>
                <w:sz w:val="20"/>
                <w:lang w:val="es-ES"/>
              </w:rPr>
            </w:pPr>
          </w:p>
        </w:tc>
        <w:tc>
          <w:tcPr>
            <w:tcW w:w="1621"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0"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470"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70"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0"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70"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749" w:type="dxa"/>
            <w:vAlign w:val="center"/>
          </w:tcPr>
          <w:p w14:paraId="027E1BAD" w14:textId="77777777" w:rsidR="007678FA" w:rsidRPr="00F566BF" w:rsidRDefault="007678FA"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E53C12">
            <w:pPr>
              <w:jc w:val="center"/>
              <w:rPr>
                <w:rFonts w:ascii="GHEA Grapalat" w:hAnsi="GHEA Grapalat"/>
                <w:sz w:val="18"/>
                <w:lang w:val="es-ES"/>
              </w:rPr>
            </w:pPr>
          </w:p>
        </w:tc>
      </w:tr>
      <w:tr w:rsidR="00265C29" w:rsidRPr="00F566BF" w14:paraId="4778FBF1" w14:textId="77777777" w:rsidTr="00E26C98">
        <w:trPr>
          <w:trHeight w:val="1538"/>
        </w:trPr>
        <w:tc>
          <w:tcPr>
            <w:tcW w:w="1237" w:type="dxa"/>
          </w:tcPr>
          <w:p w14:paraId="06510526" w14:textId="749CE641" w:rsidR="00265C29" w:rsidRPr="006726D9" w:rsidRDefault="00265C29" w:rsidP="00265C29">
            <w:pPr>
              <w:jc w:val="center"/>
              <w:rPr>
                <w:rFonts w:ascii="GHEA Grapalat" w:hAnsi="GHEA Grapalat"/>
                <w:sz w:val="20"/>
                <w:lang w:val="hy-AM"/>
              </w:rPr>
            </w:pPr>
            <w:r>
              <w:rPr>
                <w:rFonts w:ascii="GHEA Grapalat" w:hAnsi="GHEA Grapalat"/>
                <w:sz w:val="20"/>
                <w:lang w:val="hy-AM"/>
              </w:rPr>
              <w:t>1</w:t>
            </w:r>
          </w:p>
        </w:tc>
        <w:tc>
          <w:tcPr>
            <w:tcW w:w="1530" w:type="dxa"/>
          </w:tcPr>
          <w:p w14:paraId="6D3F3468" w14:textId="04A4A0D8" w:rsidR="00265C29" w:rsidRPr="0056302C" w:rsidRDefault="00564308" w:rsidP="00265C29">
            <w:pPr>
              <w:jc w:val="center"/>
              <w:rPr>
                <w:rFonts w:ascii="GHEA Grapalat" w:hAnsi="GHEA Grapalat"/>
                <w:sz w:val="20"/>
              </w:rPr>
            </w:pPr>
            <w:r w:rsidRPr="00B4401A">
              <w:rPr>
                <w:rFonts w:ascii="GHEA Grapalat" w:hAnsi="GHEA Grapalat"/>
                <w:sz w:val="20"/>
                <w:lang w:val="hy-AM"/>
              </w:rPr>
              <w:t>60181100/5</w:t>
            </w:r>
            <w:r w:rsidR="00CF5260">
              <w:rPr>
                <w:rFonts w:ascii="GHEA Grapalat" w:hAnsi="GHEA Grapalat"/>
                <w:sz w:val="20"/>
                <w:lang w:val="hy-AM"/>
              </w:rPr>
              <w:t>05</w:t>
            </w:r>
          </w:p>
        </w:tc>
        <w:tc>
          <w:tcPr>
            <w:tcW w:w="1621" w:type="dxa"/>
          </w:tcPr>
          <w:p w14:paraId="2CCA5D10" w14:textId="2C477E9C" w:rsidR="00265C29" w:rsidRPr="00F566BF" w:rsidRDefault="001F103C" w:rsidP="00265C29">
            <w:pPr>
              <w:jc w:val="center"/>
              <w:rPr>
                <w:rFonts w:ascii="GHEA Grapalat" w:hAnsi="GHEA Grapalat"/>
                <w:sz w:val="20"/>
                <w:lang w:val="es-ES"/>
              </w:rPr>
            </w:pPr>
            <w:r w:rsidRPr="009F720A">
              <w:rPr>
                <w:rFonts w:ascii="GHEA Grapalat" w:hAnsi="GHEA Grapalat"/>
                <w:iCs/>
                <w:color w:val="000000"/>
                <w:sz w:val="18"/>
                <w:szCs w:val="18"/>
                <w:lang w:val="hy-AM"/>
              </w:rPr>
              <w:t>Երևան համայնքի տարածքում հրատապ լուծում պահանջող և չնախատեսված ծառայություններ</w:t>
            </w:r>
          </w:p>
        </w:tc>
        <w:tc>
          <w:tcPr>
            <w:tcW w:w="470" w:type="dxa"/>
          </w:tcPr>
          <w:p w14:paraId="6A60FC36" w14:textId="77777777" w:rsidR="00265C29" w:rsidRPr="00F566BF" w:rsidRDefault="00265C29" w:rsidP="00265C29">
            <w:pPr>
              <w:jc w:val="center"/>
              <w:rPr>
                <w:rFonts w:ascii="GHEA Grapalat" w:hAnsi="GHEA Grapalat"/>
                <w:sz w:val="20"/>
                <w:lang w:val="pt-BR"/>
              </w:rPr>
            </w:pPr>
          </w:p>
          <w:p w14:paraId="25B895CF" w14:textId="77777777" w:rsidR="00265C29" w:rsidRPr="00F566BF" w:rsidRDefault="00265C29" w:rsidP="00265C29">
            <w:pPr>
              <w:jc w:val="center"/>
              <w:rPr>
                <w:rFonts w:ascii="GHEA Grapalat" w:hAnsi="GHEA Grapalat"/>
                <w:sz w:val="20"/>
                <w:lang w:val="pt-BR"/>
              </w:rPr>
            </w:pPr>
          </w:p>
          <w:p w14:paraId="3557F925"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0AFDDD35" w14:textId="77777777" w:rsidR="00265C29" w:rsidRPr="00F566BF" w:rsidRDefault="00265C29" w:rsidP="00265C29">
            <w:pPr>
              <w:jc w:val="center"/>
              <w:rPr>
                <w:rFonts w:ascii="GHEA Grapalat" w:hAnsi="GHEA Grapalat"/>
                <w:sz w:val="20"/>
                <w:lang w:val="pt-BR"/>
              </w:rPr>
            </w:pPr>
          </w:p>
          <w:p w14:paraId="481BE8C9" w14:textId="77777777" w:rsidR="00265C29" w:rsidRPr="00F566BF" w:rsidRDefault="00265C29" w:rsidP="00265C29">
            <w:pPr>
              <w:jc w:val="center"/>
              <w:rPr>
                <w:rFonts w:ascii="GHEA Grapalat" w:hAnsi="GHEA Grapalat"/>
                <w:sz w:val="20"/>
                <w:lang w:val="pt-BR"/>
              </w:rPr>
            </w:pPr>
          </w:p>
          <w:p w14:paraId="71BE3923" w14:textId="77777777" w:rsidR="00265C29" w:rsidRPr="00F566BF" w:rsidRDefault="00265C29" w:rsidP="00265C29">
            <w:pPr>
              <w:jc w:val="center"/>
              <w:rPr>
                <w:rFonts w:ascii="GHEA Grapalat" w:hAnsi="GHEA Grapalat"/>
                <w:lang w:val="pt-BR"/>
              </w:rPr>
            </w:pPr>
            <w:r w:rsidRPr="00F566BF">
              <w:rPr>
                <w:rFonts w:ascii="GHEA Grapalat" w:hAnsi="GHEA Grapalat"/>
                <w:sz w:val="20"/>
                <w:lang w:val="pt-BR"/>
              </w:rPr>
              <w:t>... %</w:t>
            </w:r>
          </w:p>
        </w:tc>
        <w:tc>
          <w:tcPr>
            <w:tcW w:w="470" w:type="dxa"/>
          </w:tcPr>
          <w:p w14:paraId="29A2F6EA" w14:textId="77777777" w:rsidR="00265C29" w:rsidRPr="00F566BF" w:rsidRDefault="00265C29" w:rsidP="00265C29">
            <w:pPr>
              <w:jc w:val="center"/>
              <w:rPr>
                <w:rFonts w:ascii="GHEA Grapalat" w:hAnsi="GHEA Grapalat"/>
                <w:sz w:val="20"/>
                <w:lang w:val="pt-BR"/>
              </w:rPr>
            </w:pPr>
          </w:p>
          <w:p w14:paraId="6BE74AF1" w14:textId="77777777" w:rsidR="00265C29" w:rsidRPr="00F566BF" w:rsidRDefault="00265C29" w:rsidP="00265C29">
            <w:pPr>
              <w:jc w:val="center"/>
              <w:rPr>
                <w:rFonts w:ascii="GHEA Grapalat" w:hAnsi="GHEA Grapalat"/>
                <w:sz w:val="20"/>
                <w:lang w:val="pt-BR"/>
              </w:rPr>
            </w:pPr>
          </w:p>
          <w:p w14:paraId="2332FAE3"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5CF8957" w14:textId="77777777" w:rsidR="00265C29" w:rsidRPr="00F566BF" w:rsidRDefault="00265C29" w:rsidP="00265C29">
            <w:pPr>
              <w:jc w:val="center"/>
              <w:rPr>
                <w:rFonts w:ascii="GHEA Grapalat" w:hAnsi="GHEA Grapalat"/>
                <w:sz w:val="20"/>
                <w:lang w:val="pt-BR"/>
              </w:rPr>
            </w:pPr>
          </w:p>
          <w:p w14:paraId="35D4B542" w14:textId="77777777" w:rsidR="00265C29" w:rsidRPr="00F566BF" w:rsidRDefault="00265C29" w:rsidP="00265C29">
            <w:pPr>
              <w:jc w:val="center"/>
              <w:rPr>
                <w:rFonts w:ascii="GHEA Grapalat" w:hAnsi="GHEA Grapalat"/>
                <w:sz w:val="20"/>
                <w:lang w:val="pt-BR"/>
              </w:rPr>
            </w:pPr>
          </w:p>
          <w:p w14:paraId="3C3A791F"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A45736E" w14:textId="77777777" w:rsidR="00265C29" w:rsidRPr="00F566BF" w:rsidRDefault="00265C29" w:rsidP="00265C29">
            <w:pPr>
              <w:jc w:val="center"/>
              <w:rPr>
                <w:rFonts w:ascii="GHEA Grapalat" w:hAnsi="GHEA Grapalat"/>
                <w:sz w:val="20"/>
                <w:lang w:val="pt-BR"/>
              </w:rPr>
            </w:pPr>
          </w:p>
          <w:p w14:paraId="4569FC48" w14:textId="77777777" w:rsidR="00265C29" w:rsidRPr="00F566BF" w:rsidRDefault="00265C29" w:rsidP="00265C29">
            <w:pPr>
              <w:jc w:val="center"/>
              <w:rPr>
                <w:rFonts w:ascii="GHEA Grapalat" w:hAnsi="GHEA Grapalat"/>
                <w:sz w:val="20"/>
                <w:lang w:val="pt-BR"/>
              </w:rPr>
            </w:pPr>
          </w:p>
          <w:p w14:paraId="0E002E46"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37FBFE49" w14:textId="77777777" w:rsidR="00265C29" w:rsidRPr="00F566BF" w:rsidRDefault="00265C29" w:rsidP="00265C29">
            <w:pPr>
              <w:jc w:val="center"/>
              <w:rPr>
                <w:rFonts w:ascii="GHEA Grapalat" w:hAnsi="GHEA Grapalat"/>
                <w:sz w:val="20"/>
                <w:lang w:val="pt-BR"/>
              </w:rPr>
            </w:pPr>
          </w:p>
          <w:p w14:paraId="5956FB9A" w14:textId="77777777" w:rsidR="00265C29" w:rsidRPr="00F566BF" w:rsidRDefault="00265C29" w:rsidP="00265C29">
            <w:pPr>
              <w:jc w:val="center"/>
              <w:rPr>
                <w:rFonts w:ascii="GHEA Grapalat" w:hAnsi="GHEA Grapalat"/>
                <w:sz w:val="20"/>
                <w:lang w:val="pt-BR"/>
              </w:rPr>
            </w:pPr>
          </w:p>
          <w:p w14:paraId="78FF2EEA"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70B7BD64" w14:textId="77777777" w:rsidR="00265C29" w:rsidRPr="00F566BF" w:rsidRDefault="00265C29" w:rsidP="00265C29">
            <w:pPr>
              <w:jc w:val="center"/>
              <w:rPr>
                <w:rFonts w:ascii="GHEA Grapalat" w:hAnsi="GHEA Grapalat"/>
                <w:sz w:val="20"/>
                <w:lang w:val="pt-BR"/>
              </w:rPr>
            </w:pPr>
          </w:p>
          <w:p w14:paraId="53E9A53B" w14:textId="77777777" w:rsidR="00265C29" w:rsidRPr="00F566BF" w:rsidRDefault="00265C29" w:rsidP="00265C29">
            <w:pPr>
              <w:jc w:val="center"/>
              <w:rPr>
                <w:rFonts w:ascii="GHEA Grapalat" w:hAnsi="GHEA Grapalat"/>
                <w:sz w:val="20"/>
                <w:lang w:val="pt-BR"/>
              </w:rPr>
            </w:pPr>
          </w:p>
          <w:p w14:paraId="4574A4AC" w14:textId="7777777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50707B6" w14:textId="77777777" w:rsidR="00265C29" w:rsidRPr="00F566BF" w:rsidRDefault="00265C29" w:rsidP="00265C29">
            <w:pPr>
              <w:jc w:val="center"/>
              <w:rPr>
                <w:rFonts w:ascii="GHEA Grapalat" w:hAnsi="GHEA Grapalat"/>
                <w:sz w:val="20"/>
                <w:lang w:val="pt-BR"/>
              </w:rPr>
            </w:pPr>
          </w:p>
          <w:p w14:paraId="09BFA2CB" w14:textId="77777777" w:rsidR="00265C29" w:rsidRPr="00F566BF" w:rsidRDefault="00265C29" w:rsidP="00265C29">
            <w:pPr>
              <w:jc w:val="center"/>
              <w:rPr>
                <w:rFonts w:ascii="GHEA Grapalat" w:hAnsi="GHEA Grapalat"/>
                <w:sz w:val="20"/>
                <w:lang w:val="pt-BR"/>
              </w:rPr>
            </w:pPr>
          </w:p>
          <w:p w14:paraId="41771D75" w14:textId="17D4F8C6"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2229DED7" w14:textId="77777777" w:rsidR="00265C29" w:rsidRPr="00F566BF" w:rsidRDefault="00265C29" w:rsidP="00265C29">
            <w:pPr>
              <w:jc w:val="center"/>
              <w:rPr>
                <w:rFonts w:ascii="GHEA Grapalat" w:hAnsi="GHEA Grapalat"/>
                <w:sz w:val="20"/>
                <w:lang w:val="pt-BR"/>
              </w:rPr>
            </w:pPr>
          </w:p>
          <w:p w14:paraId="3B56AA29" w14:textId="77777777" w:rsidR="00265C29" w:rsidRPr="00F566BF" w:rsidRDefault="00265C29" w:rsidP="00265C29">
            <w:pPr>
              <w:jc w:val="center"/>
              <w:rPr>
                <w:rFonts w:ascii="GHEA Grapalat" w:hAnsi="GHEA Grapalat"/>
                <w:sz w:val="20"/>
                <w:lang w:val="pt-BR"/>
              </w:rPr>
            </w:pPr>
          </w:p>
          <w:p w14:paraId="3105C606" w14:textId="06CAA86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5E8F8275" w14:textId="77777777" w:rsidR="00265C29" w:rsidRPr="00F566BF" w:rsidRDefault="00265C29" w:rsidP="00265C29">
            <w:pPr>
              <w:jc w:val="center"/>
              <w:rPr>
                <w:rFonts w:ascii="GHEA Grapalat" w:hAnsi="GHEA Grapalat"/>
                <w:sz w:val="20"/>
                <w:lang w:val="pt-BR"/>
              </w:rPr>
            </w:pPr>
          </w:p>
          <w:p w14:paraId="428CA868" w14:textId="77777777" w:rsidR="00265C29" w:rsidRPr="00F566BF" w:rsidRDefault="00265C29" w:rsidP="00265C29">
            <w:pPr>
              <w:jc w:val="center"/>
              <w:rPr>
                <w:rFonts w:ascii="GHEA Grapalat" w:hAnsi="GHEA Grapalat"/>
                <w:sz w:val="20"/>
                <w:lang w:val="pt-BR"/>
              </w:rPr>
            </w:pPr>
          </w:p>
          <w:p w14:paraId="05AD19F7" w14:textId="292578D2"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045D2B43" w14:textId="77777777" w:rsidR="00265C29" w:rsidRPr="00F566BF" w:rsidRDefault="00265C29" w:rsidP="00265C29">
            <w:pPr>
              <w:jc w:val="center"/>
              <w:rPr>
                <w:rFonts w:ascii="GHEA Grapalat" w:hAnsi="GHEA Grapalat"/>
                <w:sz w:val="20"/>
                <w:lang w:val="pt-BR"/>
              </w:rPr>
            </w:pPr>
          </w:p>
          <w:p w14:paraId="055165A9" w14:textId="77777777" w:rsidR="00265C29" w:rsidRPr="00F566BF" w:rsidRDefault="00265C29" w:rsidP="00265C29">
            <w:pPr>
              <w:jc w:val="center"/>
              <w:rPr>
                <w:rFonts w:ascii="GHEA Grapalat" w:hAnsi="GHEA Grapalat"/>
                <w:sz w:val="20"/>
                <w:lang w:val="pt-BR"/>
              </w:rPr>
            </w:pPr>
          </w:p>
          <w:p w14:paraId="052AAB1C" w14:textId="1EB5C057"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470" w:type="dxa"/>
          </w:tcPr>
          <w:p w14:paraId="4C547AE2" w14:textId="77777777" w:rsidR="00265C29" w:rsidRPr="00F566BF" w:rsidRDefault="00265C29" w:rsidP="00265C29">
            <w:pPr>
              <w:jc w:val="center"/>
              <w:rPr>
                <w:rFonts w:ascii="GHEA Grapalat" w:hAnsi="GHEA Grapalat"/>
                <w:sz w:val="20"/>
                <w:lang w:val="pt-BR"/>
              </w:rPr>
            </w:pPr>
          </w:p>
          <w:p w14:paraId="5FFAFE7A" w14:textId="77777777" w:rsidR="00265C29" w:rsidRPr="00F566BF" w:rsidRDefault="00265C29" w:rsidP="00265C29">
            <w:pPr>
              <w:jc w:val="center"/>
              <w:rPr>
                <w:rFonts w:ascii="GHEA Grapalat" w:hAnsi="GHEA Grapalat"/>
                <w:sz w:val="20"/>
                <w:lang w:val="pt-BR"/>
              </w:rPr>
            </w:pPr>
          </w:p>
          <w:p w14:paraId="20E27A48" w14:textId="3B016803" w:rsidR="00265C29" w:rsidRPr="00F566BF" w:rsidRDefault="00265C29" w:rsidP="00265C29">
            <w:pPr>
              <w:jc w:val="center"/>
              <w:rPr>
                <w:rFonts w:ascii="GHEA Grapalat" w:hAnsi="GHEA Grapalat" w:cs="Arial"/>
                <w:sz w:val="18"/>
                <w:szCs w:val="18"/>
                <w:lang w:val="pt-BR"/>
              </w:rPr>
            </w:pPr>
            <w:r w:rsidRPr="00F566BF">
              <w:rPr>
                <w:rFonts w:ascii="GHEA Grapalat" w:hAnsi="GHEA Grapalat"/>
                <w:sz w:val="20"/>
                <w:lang w:val="pt-BR"/>
              </w:rPr>
              <w:t>... %</w:t>
            </w:r>
          </w:p>
        </w:tc>
        <w:tc>
          <w:tcPr>
            <w:tcW w:w="749" w:type="dxa"/>
          </w:tcPr>
          <w:p w14:paraId="2A38F927" w14:textId="77777777" w:rsidR="00265C29" w:rsidRPr="00F566BF" w:rsidRDefault="00265C29" w:rsidP="00265C29">
            <w:pPr>
              <w:jc w:val="center"/>
              <w:rPr>
                <w:rFonts w:ascii="GHEA Grapalat" w:hAnsi="GHEA Grapalat"/>
                <w:sz w:val="20"/>
                <w:lang w:val="pt-BR"/>
              </w:rPr>
            </w:pPr>
          </w:p>
          <w:p w14:paraId="66BB03F0" w14:textId="77777777" w:rsidR="00265C29" w:rsidRPr="00F566BF" w:rsidRDefault="00265C29" w:rsidP="00265C29">
            <w:pPr>
              <w:jc w:val="center"/>
              <w:rPr>
                <w:rFonts w:ascii="GHEA Grapalat" w:hAnsi="GHEA Grapalat"/>
                <w:sz w:val="20"/>
                <w:lang w:val="pt-BR"/>
              </w:rPr>
            </w:pPr>
          </w:p>
          <w:p w14:paraId="684C056C" w14:textId="2F9305ED" w:rsidR="00265C29" w:rsidRPr="00F566BF" w:rsidRDefault="00265C29" w:rsidP="00265C29">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1748B8">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F566BF" w:rsidDel="004B29A5" w14:paraId="68A217E3" w14:textId="77777777" w:rsidTr="00E53C12">
        <w:trPr>
          <w:tblCellSpacing w:w="7" w:type="dxa"/>
          <w:jc w:val="center"/>
        </w:trPr>
        <w:tc>
          <w:tcPr>
            <w:tcW w:w="0" w:type="auto"/>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147432"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F566BF">
        <w:rPr>
          <w:rFonts w:ascii="GHEA Grapalat" w:hAnsi="GHEA Grapalat" w:cs="Sylfaen"/>
          <w:bCs/>
          <w:sz w:val="18"/>
          <w:szCs w:val="18"/>
        </w:rPr>
        <w:t>պայմանագրի</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արդյունքը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Պատվիրատուին</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հանձնելու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փաստը</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ֆիքսելու</w:t>
      </w:r>
      <w:proofErr w:type="spellEnd"/>
      <w:r w:rsidRPr="007467E4">
        <w:rPr>
          <w:rFonts w:ascii="GHEA Grapalat" w:hAnsi="GHEA Grapalat" w:cs="Sylfaen"/>
          <w:bCs/>
          <w:sz w:val="18"/>
          <w:szCs w:val="18"/>
          <w:lang w:val="ru-RU"/>
        </w:rPr>
        <w:t xml:space="preserve"> </w:t>
      </w:r>
      <w:proofErr w:type="spellStart"/>
      <w:r w:rsidRPr="00F566BF">
        <w:rPr>
          <w:rFonts w:ascii="GHEA Grapalat" w:hAnsi="GHEA Grapalat" w:cs="Sylfaen"/>
          <w:bCs/>
          <w:sz w:val="18"/>
          <w:szCs w:val="18"/>
        </w:rPr>
        <w:t>վերաբերյալ</w:t>
      </w:r>
      <w:proofErr w:type="spellEnd"/>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ED004F"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r w:rsidRPr="00ED004F">
        <w:rPr>
          <w:rFonts w:ascii="GHEA Grapalat" w:hAnsi="GHEA Grapalat" w:cs="Sylfaen"/>
          <w:lang w:val="ru-RU"/>
        </w:rPr>
        <w:t xml:space="preserve"> </w:t>
      </w:r>
      <w:r w:rsidRPr="00ED004F">
        <w:rPr>
          <w:rFonts w:ascii="GHEA Grapalat" w:hAnsi="GHEA Grapalat" w:cs="Sylfaen"/>
          <w:sz w:val="20"/>
          <w:szCs w:val="20"/>
          <w:lang w:val="ru-RU"/>
        </w:rPr>
        <w:t>(</w:t>
      </w:r>
      <w:proofErr w:type="spellStart"/>
      <w:r w:rsidRPr="00F566BF">
        <w:rPr>
          <w:rFonts w:ascii="GHEA Grapalat" w:hAnsi="GHEA Grapalat" w:cs="Sylfaen"/>
          <w:sz w:val="20"/>
          <w:szCs w:val="20"/>
        </w:rPr>
        <w:t>այսուհետ</w:t>
      </w:r>
      <w:proofErr w:type="spellEnd"/>
      <w:r w:rsidRPr="00ED004F">
        <w:rPr>
          <w:rFonts w:ascii="GHEA Grapalat" w:hAnsi="GHEA Grapalat" w:cs="Sylfaen"/>
          <w:sz w:val="20"/>
          <w:szCs w:val="20"/>
          <w:lang w:val="ru-RU"/>
        </w:rPr>
        <w:t xml:space="preserve">` </w:t>
      </w:r>
      <w:proofErr w:type="spellStart"/>
      <w:r w:rsidRPr="00F566BF">
        <w:rPr>
          <w:rFonts w:ascii="GHEA Grapalat" w:hAnsi="GHEA Grapalat" w:cs="Sylfaen"/>
          <w:sz w:val="20"/>
          <w:szCs w:val="20"/>
        </w:rPr>
        <w:t>Պատվիրատու</w:t>
      </w:r>
      <w:proofErr w:type="spellEnd"/>
      <w:r w:rsidRPr="00ED004F">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ED004F">
        <w:rPr>
          <w:rFonts w:ascii="GHEA Grapalat" w:hAnsi="GHEA Grapalat" w:cs="Sylfaen"/>
          <w:sz w:val="20"/>
          <w:u w:val="single"/>
          <w:lang w:val="ru-RU"/>
        </w:rPr>
        <w:tab/>
      </w:r>
      <w:r w:rsidRPr="00ED004F">
        <w:rPr>
          <w:rFonts w:ascii="GHEA Grapalat" w:hAnsi="GHEA Grapalat" w:cs="Sylfaen"/>
          <w:sz w:val="20"/>
          <w:u w:val="single"/>
          <w:lang w:val="ru-RU"/>
        </w:rPr>
        <w:tab/>
        <w:t xml:space="preserve">        </w:t>
      </w:r>
      <w:r w:rsidRPr="00ED004F">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ED004F" w:rsidRDefault="007678FA" w:rsidP="007678FA">
      <w:pPr>
        <w:tabs>
          <w:tab w:val="left" w:pos="360"/>
          <w:tab w:val="left" w:pos="540"/>
        </w:tabs>
        <w:jc w:val="both"/>
        <w:rPr>
          <w:rFonts w:ascii="GHEA Grapalat" w:hAnsi="GHEA Grapalat" w:cs="Sylfaen"/>
          <w:lang w:val="ru-RU"/>
        </w:rPr>
      </w:pPr>
      <w:r w:rsidRPr="00ED004F">
        <w:rPr>
          <w:rFonts w:ascii="GHEA Grapalat" w:hAnsi="GHEA Grapalat" w:cs="Sylfaen"/>
          <w:lang w:val="ru-RU"/>
        </w:rPr>
        <w:t xml:space="preserve">                                            </w:t>
      </w:r>
      <w:proofErr w:type="spellStart"/>
      <w:r w:rsidRPr="00F566BF">
        <w:rPr>
          <w:rFonts w:ascii="GHEA Grapalat" w:hAnsi="GHEA Grapalat" w:cs="Sylfaen"/>
          <w:sz w:val="12"/>
          <w:szCs w:val="12"/>
        </w:rPr>
        <w:t>Պատվիրատուի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r w:rsidRPr="00ED004F">
        <w:rPr>
          <w:rFonts w:ascii="GHEA Grapalat" w:hAnsi="GHEA Grapalat" w:cs="Sylfaen"/>
          <w:sz w:val="12"/>
          <w:szCs w:val="12"/>
          <w:lang w:val="ru-RU"/>
        </w:rPr>
        <w:t xml:space="preserve">     </w:t>
      </w:r>
      <w:r w:rsidRPr="00ED004F">
        <w:rPr>
          <w:rFonts w:ascii="GHEA Grapalat" w:hAnsi="GHEA Grapalat" w:cs="Sylfaen"/>
          <w:sz w:val="16"/>
          <w:szCs w:val="16"/>
          <w:lang w:val="ru-RU"/>
        </w:rPr>
        <w:t xml:space="preserve">                                                           </w:t>
      </w:r>
      <w:proofErr w:type="spellStart"/>
      <w:r w:rsidRPr="00F566BF">
        <w:rPr>
          <w:rFonts w:ascii="GHEA Grapalat" w:hAnsi="GHEA Grapalat" w:cs="Sylfaen"/>
          <w:sz w:val="12"/>
          <w:szCs w:val="12"/>
        </w:rPr>
        <w:t>Կատարողի</w:t>
      </w:r>
      <w:proofErr w:type="spellEnd"/>
      <w:r w:rsidRPr="00ED004F">
        <w:rPr>
          <w:rFonts w:ascii="GHEA Grapalat" w:hAnsi="GHEA Grapalat" w:cs="Sylfaen"/>
          <w:sz w:val="12"/>
          <w:szCs w:val="12"/>
          <w:lang w:val="ru-RU"/>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ED004F"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ED004F">
        <w:rPr>
          <w:rFonts w:ascii="GHEA Grapalat" w:hAnsi="GHEA Grapalat" w:cs="Sylfaen"/>
          <w:sz w:val="20"/>
          <w:szCs w:val="20"/>
          <w:lang w:val="ru-RU"/>
        </w:rPr>
        <w:t xml:space="preserve"> </w:t>
      </w:r>
      <w:proofErr w:type="spellStart"/>
      <w:r w:rsidRPr="00F566BF">
        <w:rPr>
          <w:rFonts w:ascii="GHEA Grapalat" w:hAnsi="GHEA Grapalat" w:cs="Sylfaen"/>
          <w:sz w:val="20"/>
        </w:rPr>
        <w:t>միջև</w:t>
      </w:r>
      <w:proofErr w:type="spellEnd"/>
      <w:r w:rsidRPr="00ED004F">
        <w:rPr>
          <w:rFonts w:ascii="GHEA Grapalat" w:hAnsi="GHEA Grapalat" w:cs="Sylfaen"/>
          <w:sz w:val="20"/>
          <w:lang w:val="ru-RU"/>
        </w:rPr>
        <w:t xml:space="preserve"> 20     </w:t>
      </w:r>
      <w:r w:rsidRPr="00F566BF">
        <w:rPr>
          <w:rFonts w:ascii="GHEA Grapalat" w:hAnsi="GHEA Grapalat" w:cs="Sylfaen"/>
          <w:sz w:val="20"/>
        </w:rPr>
        <w:t>թ</w:t>
      </w:r>
      <w:r w:rsidRPr="00ED004F">
        <w:rPr>
          <w:rFonts w:ascii="GHEA Grapalat" w:hAnsi="GHEA Grapalat" w:cs="Sylfaen"/>
          <w:sz w:val="20"/>
          <w:lang w:val="ru-RU"/>
        </w:rPr>
        <w:t xml:space="preserve">. </w:t>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ED004F">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1748B8">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657C9" w14:textId="77777777" w:rsidR="001748B8" w:rsidRDefault="001748B8">
      <w:r>
        <w:separator/>
      </w:r>
    </w:p>
  </w:endnote>
  <w:endnote w:type="continuationSeparator" w:id="0">
    <w:p w14:paraId="2B7F8177" w14:textId="77777777" w:rsidR="001748B8" w:rsidRDefault="0017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4B72A" w14:textId="77777777" w:rsidR="001748B8" w:rsidRDefault="001748B8">
      <w:r>
        <w:separator/>
      </w:r>
    </w:p>
  </w:footnote>
  <w:footnote w:type="continuationSeparator" w:id="0">
    <w:p w14:paraId="326801C1" w14:textId="77777777" w:rsidR="001748B8" w:rsidRDefault="001748B8">
      <w:r>
        <w:continuationSeparator/>
      </w:r>
    </w:p>
  </w:footnote>
  <w:footnote w:id="1">
    <w:p w14:paraId="0C407555" w14:textId="7273BA69" w:rsidR="00F15FB2" w:rsidRPr="00837190" w:rsidRDefault="00F15FB2" w:rsidP="00837190">
      <w:pPr>
        <w:pStyle w:val="FootnoteText"/>
        <w:jc w:val="both"/>
        <w:rPr>
          <w:rFonts w:ascii="GHEA Grapalat" w:hAnsi="GHEA Grapalat"/>
          <w:b/>
          <w:bCs/>
          <w:i/>
          <w:sz w:val="16"/>
          <w:szCs w:val="16"/>
          <w:lang w:val="hy-AM"/>
        </w:rPr>
      </w:pPr>
      <w:r>
        <w:rPr>
          <w:rStyle w:val="FootnoteReference"/>
        </w:rPr>
        <w:footnoteRef/>
      </w:r>
      <w:r>
        <w:t xml:space="preserve"> </w:t>
      </w:r>
      <w:r w:rsidRPr="00F566BF">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F566BF">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w:t>
      </w:r>
      <w:r>
        <w:rPr>
          <w:rFonts w:ascii="GHEA Grapalat" w:hAnsi="GHEA Grapalat"/>
          <w:b/>
          <w:bCs/>
          <w:i/>
          <w:sz w:val="16"/>
          <w:szCs w:val="16"/>
          <w:lang w:val="af-ZA"/>
        </w:rPr>
        <w:t>ար «ԳՀԾՁԲ» կամ «ՀՄԱԾՁԲ» բառերով</w:t>
      </w:r>
      <w:r>
        <w:rPr>
          <w:rFonts w:ascii="GHEA Grapalat" w:hAnsi="GHEA Grapalat"/>
          <w:b/>
          <w:bCs/>
          <w:i/>
          <w:sz w:val="16"/>
          <w:szCs w:val="16"/>
          <w:lang w:val="hy-AM"/>
        </w:rPr>
        <w:t>:</w:t>
      </w:r>
    </w:p>
  </w:footnote>
  <w:footnote w:id="2">
    <w:p w14:paraId="31336F30" w14:textId="77777777" w:rsidR="002C4D48" w:rsidRPr="009E1D1C" w:rsidRDefault="002C4D48" w:rsidP="002C4D48">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1D3D4A20" w14:textId="77777777" w:rsidR="002C4D48" w:rsidRPr="00E22A1B" w:rsidRDefault="002C4D48" w:rsidP="002C4D48">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ընթացակարգը</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կազմակերպվում</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Գնումների</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մասին</w:t>
      </w:r>
      <w:proofErr w:type="spellEnd"/>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օրենքի</w:t>
      </w:r>
      <w:proofErr w:type="spellEnd"/>
      <w:r w:rsidRPr="00E22A1B">
        <w:rPr>
          <w:rFonts w:ascii="GHEA Grapalat" w:hAnsi="GHEA Grapalat" w:cs="Sylfaen"/>
          <w:i/>
          <w:sz w:val="16"/>
          <w:szCs w:val="16"/>
          <w:lang w:val="af-ZA"/>
        </w:rPr>
        <w:t xml:space="preserve"> 15-</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հոդվածի</w:t>
      </w:r>
      <w:proofErr w:type="spellEnd"/>
      <w:r w:rsidRPr="00E22A1B">
        <w:rPr>
          <w:rFonts w:ascii="GHEA Grapalat" w:hAnsi="GHEA Grapalat" w:cs="Sylfaen"/>
          <w:i/>
          <w:sz w:val="16"/>
          <w:szCs w:val="16"/>
          <w:lang w:val="af-ZA"/>
        </w:rPr>
        <w:t xml:space="preserve"> 6-</w:t>
      </w:r>
      <w:proofErr w:type="spellStart"/>
      <w:r w:rsidRPr="00F566BF">
        <w:rPr>
          <w:rFonts w:ascii="GHEA Grapalat" w:hAnsi="GHEA Grapalat" w:cs="Sylfaen"/>
          <w:i/>
          <w:sz w:val="16"/>
          <w:szCs w:val="16"/>
          <w:lang w:val="en-US"/>
        </w:rPr>
        <w:t>րդ</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հիման</w:t>
      </w:r>
      <w:proofErr w:type="spellEnd"/>
      <w:r w:rsidRPr="00E22A1B">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վրա</w:t>
      </w:r>
      <w:proofErr w:type="spellEnd"/>
      <w:r w:rsidRPr="00E22A1B">
        <w:rPr>
          <w:rFonts w:ascii="GHEA Grapalat" w:hAnsi="GHEA Grapalat" w:cs="Sylfaen"/>
          <w:i/>
          <w:sz w:val="16"/>
          <w:szCs w:val="16"/>
          <w:lang w:val="af-ZA"/>
        </w:rPr>
        <w:t xml:space="preserve">, </w:t>
      </w:r>
    </w:p>
    <w:p w14:paraId="53515E41" w14:textId="77777777" w:rsidR="002C4D48" w:rsidRPr="004F18BD" w:rsidRDefault="002C4D48" w:rsidP="002C4D48">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հայտով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տվյալ</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ընթացակարգի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շրջանակում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գնվելիք</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ծառայության</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գինը</w:t>
      </w:r>
      <w:proofErr w:type="spellEnd"/>
      <w:r w:rsidRPr="00D94074">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չի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գերազանցում</w:t>
      </w:r>
      <w:proofErr w:type="spellEnd"/>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F566BF">
        <w:rPr>
          <w:rFonts w:ascii="GHEA Grapalat" w:hAnsi="GHEA Grapalat" w:cs="Sylfaen"/>
          <w:i/>
          <w:sz w:val="16"/>
          <w:szCs w:val="16"/>
          <w:lang w:val="en-US"/>
        </w:rPr>
        <w:t>մլն</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դրամը</w:t>
      </w:r>
      <w:proofErr w:type="spellEnd"/>
      <w:r w:rsidRPr="004F18BD">
        <w:rPr>
          <w:rFonts w:ascii="GHEA Grapalat" w:hAnsi="GHEA Grapalat" w:cs="Sylfaen"/>
          <w:i/>
          <w:sz w:val="16"/>
          <w:szCs w:val="16"/>
          <w:lang w:val="af-ZA"/>
        </w:rPr>
        <w:t>.</w:t>
      </w:r>
    </w:p>
    <w:p w14:paraId="7399B907" w14:textId="77777777" w:rsidR="002C4D48" w:rsidRPr="004F18BD" w:rsidRDefault="002C4D48" w:rsidP="002C4D48">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գնումն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իրականացվում</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հրատապության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հիմքով</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պայմանավորված</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մեկ</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անձից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գնման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ձևով</w:t>
      </w:r>
      <w:proofErr w:type="spellEnd"/>
      <w:r w:rsidRPr="004F18BD">
        <w:rPr>
          <w:rFonts w:ascii="GHEA Grapalat" w:hAnsi="GHEA Grapalat" w:cs="Sylfaen"/>
          <w:i/>
          <w:sz w:val="16"/>
          <w:szCs w:val="16"/>
          <w:lang w:val="af-ZA"/>
        </w:rPr>
        <w:t>:</w:t>
      </w:r>
    </w:p>
    <w:p w14:paraId="6B5C4471" w14:textId="77777777" w:rsidR="002C4D48" w:rsidRPr="004F18BD" w:rsidRDefault="002C4D48" w:rsidP="002C4D48">
      <w:pPr>
        <w:pStyle w:val="FootnoteText"/>
        <w:jc w:val="both"/>
        <w:rPr>
          <w:lang w:val="af-ZA"/>
        </w:rPr>
      </w:pPr>
      <w:proofErr w:type="spellStart"/>
      <w:r w:rsidRPr="00F566BF">
        <w:rPr>
          <w:rFonts w:ascii="GHEA Grapalat" w:hAnsi="GHEA Grapalat" w:cs="Sylfaen"/>
          <w:i/>
          <w:sz w:val="16"/>
          <w:szCs w:val="16"/>
          <w:lang w:val="en-US"/>
        </w:rPr>
        <w:t>Սույն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պայմանի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կիրառման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դեպքում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խմբագրվում</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են</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հրավերի</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կետերը</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բաժինները</w:t>
      </w:r>
      <w:proofErr w:type="spellEnd"/>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դրանց</w:t>
      </w:r>
      <w:proofErr w:type="spellEnd"/>
      <w:r w:rsidRPr="004F18BD">
        <w:rPr>
          <w:rFonts w:ascii="GHEA Grapalat" w:hAnsi="GHEA Grapalat" w:cs="Sylfaen"/>
          <w:i/>
          <w:sz w:val="16"/>
          <w:szCs w:val="16"/>
          <w:lang w:val="af-ZA"/>
        </w:rPr>
        <w:t xml:space="preserve"> </w:t>
      </w:r>
      <w:proofErr w:type="spellStart"/>
      <w:r w:rsidRPr="00F566BF">
        <w:rPr>
          <w:rFonts w:ascii="GHEA Grapalat" w:hAnsi="GHEA Grapalat" w:cs="Sylfaen"/>
          <w:i/>
          <w:sz w:val="16"/>
          <w:szCs w:val="16"/>
          <w:lang w:val="en-US"/>
        </w:rPr>
        <w:t>կատարված</w:t>
      </w:r>
      <w:proofErr w:type="spellEnd"/>
      <w:r w:rsidRPr="004F18BD">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proofErr w:type="spellEnd"/>
      <w:r w:rsidRPr="004F18BD">
        <w:rPr>
          <w:rFonts w:ascii="GHEA Grapalat" w:hAnsi="GHEA Grapalat" w:cs="Sylfaen"/>
          <w:i/>
          <w:sz w:val="16"/>
          <w:szCs w:val="16"/>
          <w:lang w:val="af-ZA"/>
        </w:rPr>
        <w:t>:</w:t>
      </w:r>
    </w:p>
  </w:footnote>
  <w:footnote w:id="3">
    <w:p w14:paraId="6B70801E" w14:textId="77777777" w:rsidR="00F15FB2" w:rsidRPr="00F71502" w:rsidRDefault="00F15FB2"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F15FB2" w:rsidRDefault="00F15FB2"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D94074">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D94074">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D94074">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D94074">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F15FB2" w:rsidRDefault="00F15FB2"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F15FB2" w:rsidRDefault="00F15FB2"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F15FB2" w:rsidRPr="00271FEB" w:rsidRDefault="00F15FB2" w:rsidP="00271FEB">
      <w:pPr>
        <w:jc w:val="both"/>
        <w:rPr>
          <w:rFonts w:ascii="GHEA Grapalat" w:hAnsi="GHEA Grapalat" w:cs="Sylfaen"/>
          <w:i/>
          <w:sz w:val="16"/>
          <w:szCs w:val="16"/>
          <w:lang w:eastAsia="ru-RU"/>
        </w:rPr>
      </w:pPr>
    </w:p>
  </w:footnote>
  <w:footnote w:id="4">
    <w:p w14:paraId="474FCB9A" w14:textId="77777777" w:rsidR="00F15FB2" w:rsidRPr="00C602DA" w:rsidRDefault="00F15FB2" w:rsidP="00271FE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proofErr w:type="spellStart"/>
      <w:r w:rsidRPr="00C602DA">
        <w:rPr>
          <w:rFonts w:ascii="GHEA Grapalat" w:hAnsi="GHEA Grapalat" w:cs="Sylfaen"/>
          <w:i/>
          <w:sz w:val="16"/>
          <w:szCs w:val="16"/>
          <w:lang w:val="en-US"/>
        </w:rPr>
        <w:t>Գնումը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մրցույթով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գնանշման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հարցման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ձևով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կազմակերպելու</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դեպքում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սույն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նախադասությունը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հանվում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հրավերից</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եթե</w:t>
      </w:r>
      <w:proofErr w:type="spellEnd"/>
      <w:r w:rsidRPr="00C602DA">
        <w:rPr>
          <w:rFonts w:ascii="GHEA Grapalat" w:hAnsi="GHEA Grapalat" w:cs="Sylfaen"/>
          <w:i/>
          <w:sz w:val="16"/>
          <w:szCs w:val="16"/>
          <w:lang w:val="en-US"/>
        </w:rPr>
        <w:t>`</w:t>
      </w:r>
    </w:p>
    <w:p w14:paraId="5B429E79" w14:textId="77777777" w:rsidR="00F15FB2" w:rsidRPr="00C602DA" w:rsidRDefault="00F15FB2" w:rsidP="00271FE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ընթացակարգը</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կազմակերպվում</w:t>
      </w:r>
      <w:proofErr w:type="spellEnd"/>
      <w:r w:rsidRPr="00C602DA">
        <w:rPr>
          <w:rFonts w:ascii="GHEA Grapalat" w:hAnsi="GHEA Grapalat" w:cs="Sylfaen"/>
          <w:i/>
          <w:sz w:val="16"/>
          <w:szCs w:val="16"/>
          <w:lang w:val="en-US"/>
        </w:rPr>
        <w:t xml:space="preserve"> է </w:t>
      </w:r>
      <w:proofErr w:type="spellStart"/>
      <w:r w:rsidRPr="00C602DA">
        <w:rPr>
          <w:rFonts w:ascii="GHEA Grapalat" w:hAnsi="GHEA Grapalat" w:cs="Sylfaen"/>
          <w:i/>
          <w:sz w:val="16"/>
          <w:szCs w:val="16"/>
          <w:lang w:val="en-US"/>
        </w:rPr>
        <w:t>Օրենքի</w:t>
      </w:r>
      <w:proofErr w:type="spellEnd"/>
      <w:r w:rsidRPr="00C602DA">
        <w:rPr>
          <w:rFonts w:ascii="GHEA Grapalat" w:hAnsi="GHEA Grapalat" w:cs="Sylfaen"/>
          <w:i/>
          <w:sz w:val="16"/>
          <w:szCs w:val="16"/>
          <w:lang w:val="en-US"/>
        </w:rPr>
        <w:t xml:space="preserve"> 15-րդ </w:t>
      </w:r>
      <w:proofErr w:type="spellStart"/>
      <w:r w:rsidRPr="00C602DA">
        <w:rPr>
          <w:rFonts w:ascii="GHEA Grapalat" w:hAnsi="GHEA Grapalat" w:cs="Sylfaen"/>
          <w:i/>
          <w:sz w:val="16"/>
          <w:szCs w:val="16"/>
          <w:lang w:val="en-US"/>
        </w:rPr>
        <w:t>հոդվածի</w:t>
      </w:r>
      <w:proofErr w:type="spellEnd"/>
      <w:r w:rsidRPr="00C602DA">
        <w:rPr>
          <w:rFonts w:ascii="GHEA Grapalat" w:hAnsi="GHEA Grapalat" w:cs="Sylfaen"/>
          <w:i/>
          <w:sz w:val="16"/>
          <w:szCs w:val="16"/>
          <w:lang w:val="en-US"/>
        </w:rPr>
        <w:t xml:space="preserve"> 6-րդ </w:t>
      </w:r>
      <w:proofErr w:type="spellStart"/>
      <w:r w:rsidRPr="00C602DA">
        <w:rPr>
          <w:rFonts w:ascii="GHEA Grapalat" w:hAnsi="GHEA Grapalat" w:cs="Sylfaen"/>
          <w:i/>
          <w:sz w:val="16"/>
          <w:szCs w:val="16"/>
          <w:lang w:val="en-US"/>
        </w:rPr>
        <w:t>մասի</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 xml:space="preserve">1-ին կետի </w:t>
      </w:r>
      <w:proofErr w:type="spellStart"/>
      <w:r w:rsidRPr="00C602DA">
        <w:rPr>
          <w:rFonts w:ascii="GHEA Grapalat" w:hAnsi="GHEA Grapalat" w:cs="Sylfaen"/>
          <w:i/>
          <w:sz w:val="16"/>
          <w:szCs w:val="16"/>
          <w:lang w:val="en-US"/>
        </w:rPr>
        <w:t>հիման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վրա</w:t>
      </w:r>
      <w:proofErr w:type="spellEnd"/>
      <w:r w:rsidRPr="00C602DA">
        <w:rPr>
          <w:rFonts w:ascii="GHEA Grapalat" w:hAnsi="GHEA Grapalat" w:cs="Sylfaen"/>
          <w:i/>
          <w:sz w:val="16"/>
          <w:szCs w:val="16"/>
          <w:lang w:val="en-US"/>
        </w:rPr>
        <w:t xml:space="preserve">, </w:t>
      </w:r>
    </w:p>
    <w:p w14:paraId="02ADD41E" w14:textId="25C66565" w:rsidR="00F15FB2" w:rsidRPr="00271FEB" w:rsidRDefault="00F15FB2" w:rsidP="00271FEB">
      <w:pPr>
        <w:pStyle w:val="FootnoteText"/>
        <w:rPr>
          <w:rFonts w:asciiTheme="minorHAnsi" w:hAnsiTheme="minorHAnsi"/>
        </w:rPr>
      </w:pPr>
      <w:r w:rsidRPr="00C602DA">
        <w:rPr>
          <w:rFonts w:ascii="GHEA Grapalat" w:hAnsi="GHEA Grapalat" w:cs="Sylfaen"/>
          <w:i/>
          <w:sz w:val="16"/>
          <w:szCs w:val="16"/>
          <w:lang w:val="en-US"/>
        </w:rPr>
        <w:t xml:space="preserve"> - </w:t>
      </w:r>
      <w:proofErr w:type="spellStart"/>
      <w:r w:rsidRPr="00C602DA">
        <w:rPr>
          <w:rFonts w:ascii="GHEA Grapalat" w:hAnsi="GHEA Grapalat" w:cs="Sylfaen"/>
          <w:i/>
          <w:sz w:val="16"/>
          <w:szCs w:val="16"/>
          <w:lang w:val="en-US"/>
        </w:rPr>
        <w:t>գնման</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հայտով</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տվյալ</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ընթացակարգի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շրջանակում</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գնվելիք</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ծառայության</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C602DA">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չի</w:t>
      </w:r>
      <w:proofErr w:type="spellEnd"/>
      <w:r w:rsidRPr="00C602DA">
        <w:rPr>
          <w:rFonts w:ascii="GHEA Grapalat" w:hAnsi="GHEA Grapalat" w:cs="Sylfaen"/>
          <w:i/>
          <w:sz w:val="16"/>
          <w:szCs w:val="16"/>
          <w:lang w:val="en-US"/>
        </w:rPr>
        <w:t xml:space="preserve"> </w:t>
      </w:r>
      <w:proofErr w:type="spellStart"/>
      <w:r w:rsidRPr="00C602DA">
        <w:rPr>
          <w:rFonts w:ascii="GHEA Grapalat" w:hAnsi="GHEA Grapalat" w:cs="Sylfaen"/>
          <w:i/>
          <w:sz w:val="16"/>
          <w:szCs w:val="16"/>
          <w:lang w:val="en-US"/>
        </w:rPr>
        <w:t>գերազանցում</w:t>
      </w:r>
      <w:proofErr w:type="spellEnd"/>
      <w:r w:rsidRPr="00C602DA">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C602DA">
        <w:rPr>
          <w:rFonts w:ascii="GHEA Grapalat" w:hAnsi="GHEA Grapalat" w:cs="Sylfaen"/>
          <w:i/>
          <w:sz w:val="16"/>
          <w:szCs w:val="16"/>
          <w:lang w:val="en-US"/>
        </w:rPr>
        <w:t>մլն</w:t>
      </w:r>
      <w:proofErr w:type="spellEnd"/>
      <w:r w:rsidRPr="00C602DA">
        <w:rPr>
          <w:rFonts w:ascii="GHEA Grapalat" w:hAnsi="GHEA Grapalat" w:cs="Sylfaen"/>
          <w:i/>
          <w:sz w:val="16"/>
          <w:szCs w:val="16"/>
          <w:lang w:val="en-US"/>
        </w:rPr>
        <w:t xml:space="preserve">. ՀՀ </w:t>
      </w:r>
      <w:proofErr w:type="spellStart"/>
      <w:r w:rsidRPr="00C602DA">
        <w:rPr>
          <w:rFonts w:ascii="GHEA Grapalat" w:hAnsi="GHEA Grapalat" w:cs="Sylfaen"/>
          <w:i/>
          <w:sz w:val="16"/>
          <w:szCs w:val="16"/>
          <w:lang w:val="en-US"/>
        </w:rPr>
        <w:t>դրամը</w:t>
      </w:r>
      <w:proofErr w:type="spellEnd"/>
    </w:p>
  </w:footnote>
  <w:footnote w:id="5">
    <w:p w14:paraId="724B51D9" w14:textId="5D217820" w:rsidR="00F15FB2" w:rsidRPr="00334EFB" w:rsidRDefault="00F15FB2"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4B0FBAA5" w14:textId="77777777" w:rsidR="00F208A7" w:rsidRPr="00BD5A9C" w:rsidRDefault="00F208A7" w:rsidP="00F208A7">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357821F6" w14:textId="77777777" w:rsidR="00F208A7" w:rsidRPr="00AE608F" w:rsidRDefault="00F208A7" w:rsidP="00F208A7">
      <w:pPr>
        <w:pStyle w:val="FootnoteText"/>
        <w:rPr>
          <w:rFonts w:asciiTheme="minorHAnsi" w:hAnsiTheme="minorHAnsi"/>
          <w:lang w:val="hy-AM"/>
        </w:rPr>
      </w:pPr>
    </w:p>
  </w:footnote>
  <w:footnote w:id="7">
    <w:p w14:paraId="63F72CBB" w14:textId="77777777" w:rsidR="00551E0E" w:rsidRPr="00AE608F" w:rsidRDefault="00551E0E" w:rsidP="00551E0E">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1C7BE8BD" w14:textId="77777777" w:rsidR="00551E0E" w:rsidRPr="00AE608F" w:rsidRDefault="00551E0E" w:rsidP="00551E0E">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8B6255">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589C563A" w14:textId="77777777" w:rsidR="00551E0E" w:rsidRPr="002F1D6C" w:rsidRDefault="00551E0E" w:rsidP="00551E0E">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00A4D86C" w14:textId="77777777" w:rsidR="00551E0E" w:rsidRPr="00AE608F" w:rsidRDefault="00551E0E" w:rsidP="00551E0E">
      <w:pPr>
        <w:pStyle w:val="FootnoteText"/>
        <w:rPr>
          <w:rFonts w:asciiTheme="minorHAnsi" w:hAnsiTheme="minorHAnsi"/>
          <w:lang w:val="hy-AM"/>
        </w:rPr>
      </w:pPr>
    </w:p>
  </w:footnote>
  <w:footnote w:id="10">
    <w:p w14:paraId="551107CF" w14:textId="7CA27306" w:rsidR="00F15FB2" w:rsidRPr="00954C1B" w:rsidRDefault="00F15FB2">
      <w:pPr>
        <w:pStyle w:val="FootnoteText"/>
        <w:rPr>
          <w:rFonts w:asciiTheme="minorHAnsi" w:hAnsiTheme="minorHAnsi"/>
        </w:rPr>
      </w:pPr>
      <w:r>
        <w:rPr>
          <w:rStyle w:val="FootnoteReference"/>
        </w:rPr>
        <w:footnoteRef/>
      </w:r>
      <w:r>
        <w:t xml:space="preserve"> </w:t>
      </w:r>
      <w:proofErr w:type="spellStart"/>
      <w:r w:rsidRPr="00357E6C">
        <w:rPr>
          <w:rFonts w:ascii="GHEA Grapalat" w:hAnsi="GHEA Grapalat" w:cs="Sylfaen"/>
          <w:i/>
          <w:sz w:val="16"/>
          <w:szCs w:val="16"/>
        </w:rPr>
        <w:t>Սահմանվում</w:t>
      </w:r>
      <w:proofErr w:type="spellEnd"/>
      <w:r w:rsidRPr="00357E6C">
        <w:rPr>
          <w:rFonts w:ascii="GHEA Grapalat" w:hAnsi="GHEA Grapalat" w:cs="Sylfaen"/>
          <w:i/>
          <w:sz w:val="16"/>
          <w:szCs w:val="16"/>
        </w:rPr>
        <w:t xml:space="preserve"> է </w:t>
      </w:r>
      <w:r w:rsidRPr="00CE432D">
        <w:rPr>
          <w:rFonts w:ascii="GHEA Grapalat" w:hAnsi="GHEA Grapalat" w:cs="Sylfaen"/>
          <w:i/>
          <w:sz w:val="16"/>
          <w:szCs w:val="16"/>
          <w:lang w:val="hy-AM"/>
        </w:rPr>
        <w:t>պ</w:t>
      </w:r>
      <w:proofErr w:type="spellStart"/>
      <w:r w:rsidRPr="00357E6C">
        <w:rPr>
          <w:rFonts w:ascii="GHEA Grapalat" w:hAnsi="GHEA Grapalat" w:cs="Sylfaen"/>
          <w:i/>
          <w:sz w:val="16"/>
          <w:szCs w:val="16"/>
        </w:rPr>
        <w:t>ատվիրատուի</w:t>
      </w:r>
      <w:proofErr w:type="spellEnd"/>
      <w:r w:rsidRPr="00357E6C">
        <w:rPr>
          <w:rFonts w:ascii="GHEA Grapalat" w:hAnsi="GHEA Grapalat" w:cs="Sylfaen"/>
          <w:i/>
          <w:sz w:val="16"/>
          <w:szCs w:val="16"/>
        </w:rPr>
        <w:t xml:space="preserve"> </w:t>
      </w:r>
      <w:proofErr w:type="spellStart"/>
      <w:r w:rsidRPr="00357E6C">
        <w:rPr>
          <w:rFonts w:ascii="GHEA Grapalat" w:hAnsi="GHEA Grapalat" w:cs="Sylfaen"/>
          <w:i/>
          <w:sz w:val="16"/>
          <w:szCs w:val="16"/>
        </w:rPr>
        <w:t>կողմից</w:t>
      </w:r>
      <w:proofErr w:type="spellEnd"/>
      <w:r w:rsidRPr="00357E6C">
        <w:rPr>
          <w:rFonts w:ascii="GHEA Grapalat" w:hAnsi="GHEA Grapalat" w:cs="Sylfaen"/>
          <w:i/>
          <w:sz w:val="16"/>
          <w:szCs w:val="16"/>
        </w:rPr>
        <w:t>:</w:t>
      </w:r>
    </w:p>
  </w:footnote>
  <w:footnote w:id="11">
    <w:p w14:paraId="71BAA3FF" w14:textId="77777777" w:rsidR="00D26324" w:rsidRPr="004B72E3" w:rsidRDefault="00D26324" w:rsidP="00D26324">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2032578D" w14:textId="77777777" w:rsidR="00D26324" w:rsidRPr="004B72E3" w:rsidRDefault="00D26324" w:rsidP="00D2632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655794A" w14:textId="77777777" w:rsidR="00D26324" w:rsidRPr="00A70EAF" w:rsidRDefault="00D26324" w:rsidP="00D2632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49EBF211" w14:textId="77777777" w:rsidR="00D26324" w:rsidRPr="001B25D3" w:rsidRDefault="00D26324" w:rsidP="00D26324">
      <w:pPr>
        <w:pStyle w:val="FootnoteText"/>
        <w:rPr>
          <w:rFonts w:ascii="GHEA Grapalat" w:hAnsi="GHEA Grapalat" w:cs="Sylfaen"/>
          <w:i/>
          <w:sz w:val="16"/>
          <w:szCs w:val="16"/>
        </w:rPr>
      </w:pPr>
      <w:r>
        <w:rPr>
          <w:rStyle w:val="FootnoteReference"/>
        </w:rPr>
        <w:footnoteRef/>
      </w:r>
      <w:r>
        <w:t xml:space="preserve"> </w:t>
      </w:r>
      <w:proofErr w:type="spellStart"/>
      <w:r w:rsidRPr="009E1D1C">
        <w:rPr>
          <w:rFonts w:ascii="GHEA Grapalat" w:hAnsi="GHEA Grapalat" w:cs="Sylfaen"/>
          <w:i/>
          <w:sz w:val="16"/>
          <w:szCs w:val="16"/>
        </w:rPr>
        <w:t>Եթե</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հայտով</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տվյալ</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չափաբաժնի</w:t>
      </w:r>
      <w:r w:rsidRPr="009E1D1C">
        <w:rPr>
          <w:rFonts w:ascii="GHEA Grapalat" w:hAnsi="GHEA Grapalat" w:cs="Sylfaen"/>
          <w:i/>
          <w:sz w:val="16"/>
          <w:szCs w:val="16"/>
          <w:lang w:val="hy-AM"/>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գինը</w:t>
      </w:r>
      <w:proofErr w:type="spellEnd"/>
      <w:r w:rsidRPr="009E1D1C">
        <w:rPr>
          <w:rFonts w:ascii="GHEA Grapalat" w:hAnsi="GHEA Grapalat" w:cs="Sylfaen"/>
          <w:i/>
          <w:sz w:val="16"/>
          <w:szCs w:val="16"/>
        </w:rPr>
        <w:t>․</w:t>
      </w:r>
    </w:p>
    <w:p w14:paraId="7BB25DCC" w14:textId="77777777" w:rsidR="00D26324" w:rsidRPr="001B25D3" w:rsidRDefault="00D26324" w:rsidP="00D26324">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քսանհինգապատիկը</w:t>
      </w:r>
      <w:proofErr w:type="spellEnd"/>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բանկերի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կողմից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տրամադրված</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երաշխիքների</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w:t>
      </w:r>
    </w:p>
    <w:p w14:paraId="04C56355" w14:textId="77777777" w:rsidR="00D26324" w:rsidRPr="001B25D3" w:rsidRDefault="00D26324" w:rsidP="00D26324">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բայց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ավելի</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պակաս</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քսանհինգապատիկից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սակայն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են</w:t>
      </w:r>
      <w:proofErr w:type="spellEnd"/>
      <w:r w:rsidRPr="009E1D1C">
        <w:rPr>
          <w:rFonts w:ascii="GHEA Grapalat" w:hAnsi="GHEA Grapalat" w:cs="Sylfaen"/>
          <w:i/>
          <w:sz w:val="16"/>
          <w:szCs w:val="16"/>
        </w:rPr>
        <w:t xml:space="preserve">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իսկ</w:t>
      </w:r>
      <w:proofErr w:type="spellEnd"/>
      <w:r w:rsidRPr="009E1D1C">
        <w:rPr>
          <w:rFonts w:ascii="GHEA Grapalat" w:hAnsi="GHEA Grapalat" w:cs="Sylfaen"/>
          <w:i/>
          <w:sz w:val="16"/>
          <w:szCs w:val="16"/>
        </w:rPr>
        <w:t xml:space="preserve"> &lt;&lt;20&gt;&gt;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E1D1C">
        <w:rPr>
          <w:rFonts w:ascii="GHEA Grapalat" w:hAnsi="GHEA Grapalat" w:cs="Sylfaen"/>
          <w:i/>
          <w:sz w:val="16"/>
          <w:szCs w:val="16"/>
        </w:rPr>
        <w:t xml:space="preserve"> է &lt;&lt;90&gt;&gt; </w:t>
      </w:r>
      <w:proofErr w:type="spellStart"/>
      <w:r w:rsidRPr="009E1D1C">
        <w:rPr>
          <w:rFonts w:ascii="GHEA Grapalat" w:hAnsi="GHEA Grapalat" w:cs="Sylfaen"/>
          <w:i/>
          <w:sz w:val="16"/>
          <w:szCs w:val="16"/>
        </w:rPr>
        <w:t>թվով</w:t>
      </w:r>
      <w:proofErr w:type="spellEnd"/>
      <w:r w:rsidRPr="009E1D1C">
        <w:rPr>
          <w:rFonts w:ascii="GHEA Grapalat" w:hAnsi="GHEA Grapalat" w:cs="Sylfaen"/>
          <w:i/>
          <w:sz w:val="16"/>
          <w:szCs w:val="16"/>
        </w:rPr>
        <w:t>,</w:t>
      </w:r>
    </w:p>
    <w:p w14:paraId="2380700C" w14:textId="77777777" w:rsidR="00D26324" w:rsidRPr="00334EFB" w:rsidRDefault="00D26324" w:rsidP="00D26324">
      <w:pPr>
        <w:pStyle w:val="FootnoteText"/>
        <w:rPr>
          <w:rFonts w:ascii="GHEA Grapalat" w:hAnsi="GHEA Grapalat" w:cs="Sylfaen"/>
          <w:i/>
          <w:sz w:val="16"/>
          <w:szCs w:val="16"/>
        </w:rPr>
      </w:pP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գերազանցում</w:t>
      </w:r>
      <w:proofErr w:type="spellEnd"/>
      <w:r w:rsidRPr="009E1D1C">
        <w:rPr>
          <w:rFonts w:ascii="GHEA Grapalat" w:hAnsi="GHEA Grapalat" w:cs="Sylfaen"/>
          <w:i/>
          <w:sz w:val="16"/>
          <w:szCs w:val="16"/>
        </w:rPr>
        <w:t xml:space="preserve"> է </w:t>
      </w:r>
      <w:proofErr w:type="spellStart"/>
      <w:r w:rsidRPr="009E1D1C">
        <w:rPr>
          <w:rFonts w:ascii="GHEA Grapalat" w:hAnsi="GHEA Grapalat" w:cs="Sylfaen"/>
          <w:i/>
          <w:sz w:val="16"/>
          <w:szCs w:val="16"/>
        </w:rPr>
        <w:t>գնումների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բազային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միավորի</w:t>
      </w:r>
      <w:proofErr w:type="spellEnd"/>
      <w:r w:rsidRPr="009E1D1C">
        <w:rPr>
          <w:rFonts w:ascii="GHEA Grapalat" w:hAnsi="GHEA Grapalat" w:cs="Sylfaen"/>
          <w:i/>
          <w:sz w:val="16"/>
          <w:szCs w:val="16"/>
        </w:rPr>
        <w:t xml:space="preserve">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ապա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սույն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պարբերությունից</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հանվում</w:t>
      </w:r>
      <w:proofErr w:type="spellEnd"/>
      <w:r w:rsidRPr="009E1D1C">
        <w:rPr>
          <w:rFonts w:ascii="GHEA Grapalat" w:hAnsi="GHEA Grapalat" w:cs="Sylfaen"/>
          <w:i/>
          <w:sz w:val="16"/>
          <w:szCs w:val="16"/>
        </w:rPr>
        <w:t xml:space="preserve"> է &lt;&lt; </w:t>
      </w:r>
      <w:proofErr w:type="spellStart"/>
      <w:r w:rsidRPr="009E1D1C">
        <w:rPr>
          <w:rFonts w:ascii="GHEA Grapalat" w:hAnsi="GHEA Grapalat" w:cs="Sylfaen"/>
          <w:i/>
          <w:sz w:val="16"/>
          <w:szCs w:val="16"/>
        </w:rPr>
        <w:t>տուժանքի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հավելված</w:t>
      </w:r>
      <w:proofErr w:type="spellEnd"/>
      <w:r w:rsidRPr="009E1D1C">
        <w:rPr>
          <w:rFonts w:ascii="GHEA Grapalat" w:hAnsi="GHEA Grapalat" w:cs="Sylfaen"/>
          <w:i/>
          <w:sz w:val="16"/>
          <w:szCs w:val="16"/>
        </w:rPr>
        <w:t xml:space="preserve"> 4․2) </w:t>
      </w:r>
      <w:proofErr w:type="spellStart"/>
      <w:r w:rsidRPr="009E1D1C">
        <w:rPr>
          <w:rFonts w:ascii="GHEA Grapalat" w:hAnsi="GHEA Grapalat" w:cs="Sylfaen"/>
          <w:i/>
          <w:sz w:val="16"/>
          <w:szCs w:val="16"/>
        </w:rPr>
        <w:t>կամ</w:t>
      </w:r>
      <w:proofErr w:type="spellEnd"/>
      <w:r w:rsidRPr="009E1D1C">
        <w:rPr>
          <w:rFonts w:ascii="GHEA Grapalat" w:hAnsi="GHEA Grapalat" w:cs="Sylfaen"/>
          <w:i/>
          <w:sz w:val="16"/>
          <w:szCs w:val="16"/>
        </w:rPr>
        <w:t xml:space="preserve"> &gt;&gt; </w:t>
      </w:r>
      <w:proofErr w:type="spellStart"/>
      <w:r w:rsidRPr="009E1D1C">
        <w:rPr>
          <w:rFonts w:ascii="GHEA Grapalat" w:hAnsi="GHEA Grapalat" w:cs="Sylfaen"/>
          <w:i/>
          <w:sz w:val="16"/>
          <w:szCs w:val="16"/>
        </w:rPr>
        <w:t>բառերը</w:t>
      </w:r>
      <w:proofErr w:type="spellEnd"/>
      <w:r w:rsidRPr="009E1D1C">
        <w:rPr>
          <w:rFonts w:ascii="GHEA Grapalat" w:hAnsi="GHEA Grapalat" w:cs="Sylfaen"/>
          <w:i/>
          <w:sz w:val="16"/>
          <w:szCs w:val="16"/>
        </w:rPr>
        <w:t xml:space="preserve">, &lt;&lt;15&gt;&gt; </w:t>
      </w:r>
      <w:proofErr w:type="spellStart"/>
      <w:r w:rsidRPr="009E1D1C">
        <w:rPr>
          <w:rFonts w:ascii="GHEA Grapalat" w:hAnsi="GHEA Grapalat" w:cs="Sylfaen"/>
          <w:i/>
          <w:sz w:val="16"/>
          <w:szCs w:val="16"/>
        </w:rPr>
        <w:t>թիվը</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փոխարինվում</w:t>
      </w:r>
      <w:proofErr w:type="spellEnd"/>
      <w:r w:rsidRPr="00915006">
        <w:rPr>
          <w:rFonts w:ascii="GHEA Grapalat" w:hAnsi="GHEA Grapalat" w:cs="Sylfaen"/>
          <w:i/>
          <w:sz w:val="16"/>
          <w:szCs w:val="16"/>
        </w:rPr>
        <w:t xml:space="preserve"> է &lt;&lt;30&gt;&gt;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 xml:space="preserve">, </w:t>
      </w:r>
      <w:proofErr w:type="spellStart"/>
      <w:r w:rsidRPr="00915006">
        <w:rPr>
          <w:rFonts w:ascii="GHEA Grapalat" w:hAnsi="GHEA Grapalat" w:cs="Sylfaen"/>
          <w:i/>
          <w:sz w:val="16"/>
          <w:szCs w:val="16"/>
        </w:rPr>
        <w:t>իսկ</w:t>
      </w:r>
      <w:proofErr w:type="spellEnd"/>
      <w:r w:rsidRPr="00915006">
        <w:rPr>
          <w:rFonts w:ascii="GHEA Grapalat" w:hAnsi="GHEA Grapalat" w:cs="Sylfaen"/>
          <w:i/>
          <w:sz w:val="16"/>
          <w:szCs w:val="16"/>
        </w:rPr>
        <w:t xml:space="preserve"> &lt;&lt;20&gt;&gt; </w:t>
      </w:r>
      <w:proofErr w:type="spellStart"/>
      <w:r w:rsidRPr="00915006">
        <w:rPr>
          <w:rFonts w:ascii="GHEA Grapalat" w:hAnsi="GHEA Grapalat" w:cs="Sylfaen"/>
          <w:i/>
          <w:sz w:val="16"/>
          <w:szCs w:val="16"/>
        </w:rPr>
        <w:t>թիվը</w:t>
      </w:r>
      <w:proofErr w:type="spellEnd"/>
      <w:r w:rsidRPr="00915006">
        <w:rPr>
          <w:rFonts w:ascii="GHEA Grapalat" w:hAnsi="GHEA Grapalat" w:cs="Sylfaen"/>
          <w:i/>
          <w:sz w:val="16"/>
          <w:szCs w:val="16"/>
        </w:rPr>
        <w:t xml:space="preserve">՝ &lt;&lt;90&gt;&gt; </w:t>
      </w:r>
      <w:proofErr w:type="spellStart"/>
      <w:r w:rsidRPr="00915006">
        <w:rPr>
          <w:rFonts w:ascii="GHEA Grapalat" w:hAnsi="GHEA Grapalat" w:cs="Sylfaen"/>
          <w:i/>
          <w:sz w:val="16"/>
          <w:szCs w:val="16"/>
        </w:rPr>
        <w:t>թվով</w:t>
      </w:r>
      <w:proofErr w:type="spellEnd"/>
      <w:r w:rsidRPr="00915006">
        <w:rPr>
          <w:rFonts w:ascii="GHEA Grapalat" w:hAnsi="GHEA Grapalat" w:cs="Sylfaen"/>
          <w:i/>
          <w:sz w:val="16"/>
          <w:szCs w:val="16"/>
        </w:rPr>
        <w:t>,</w:t>
      </w:r>
    </w:p>
  </w:footnote>
  <w:footnote w:id="13">
    <w:p w14:paraId="47E74725" w14:textId="77777777" w:rsidR="001723D3" w:rsidRPr="008519CC" w:rsidRDefault="001723D3" w:rsidP="001723D3">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w:t>
      </w:r>
      <w:proofErr w:type="spellStart"/>
      <w:r w:rsidRPr="009E1D1C">
        <w:rPr>
          <w:rFonts w:ascii="GHEA Grapalat" w:hAnsi="GHEA Grapalat" w:cs="Sylfaen"/>
          <w:i/>
          <w:sz w:val="16"/>
          <w:szCs w:val="16"/>
        </w:rPr>
        <w:t>գնման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առարկա</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չեն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հանդիսանում</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շինարարական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ծրագրերի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կատարման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համար</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անհրաժեշտ</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նախագծային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փաստաթղթերի</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փորձաքննության</w:t>
      </w:r>
      <w:proofErr w:type="spellEnd"/>
      <w:r w:rsidRPr="009E1D1C">
        <w:rPr>
          <w:rFonts w:ascii="GHEA Grapalat" w:hAnsi="GHEA Grapalat" w:cs="Sylfaen"/>
          <w:i/>
          <w:sz w:val="16"/>
          <w:szCs w:val="16"/>
        </w:rPr>
        <w:t xml:space="preserve"> </w:t>
      </w:r>
      <w:proofErr w:type="spellStart"/>
      <w:r w:rsidRPr="009E1D1C">
        <w:rPr>
          <w:rFonts w:ascii="GHEA Grapalat" w:hAnsi="GHEA Grapalat" w:cs="Sylfaen"/>
          <w:i/>
          <w:sz w:val="16"/>
          <w:szCs w:val="16"/>
        </w:rPr>
        <w:t>ծառայությունները</w:t>
      </w:r>
      <w:proofErr w:type="spellEnd"/>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0EA12532" w14:textId="77777777" w:rsidR="001723D3" w:rsidRPr="008519CC" w:rsidRDefault="001723D3" w:rsidP="001723D3">
      <w:pPr>
        <w:pStyle w:val="FootnoteText"/>
        <w:rPr>
          <w:rFonts w:ascii="Times New Roman" w:hAnsi="Times New Roman"/>
          <w:vertAlign w:val="superscript"/>
          <w:lang w:val="hy-AM"/>
        </w:rPr>
      </w:pPr>
    </w:p>
    <w:p w14:paraId="571C9EF8" w14:textId="77777777" w:rsidR="001723D3" w:rsidRPr="00A70EAF" w:rsidRDefault="001723D3" w:rsidP="001723D3">
      <w:pPr>
        <w:pStyle w:val="FootnoteText"/>
        <w:rPr>
          <w:rFonts w:asciiTheme="minorHAnsi" w:hAnsiTheme="minorHAnsi"/>
          <w:lang w:val="hy-AM"/>
        </w:rPr>
      </w:pPr>
    </w:p>
  </w:footnote>
  <w:footnote w:id="14">
    <w:p w14:paraId="2EDB7FEB" w14:textId="109E5BE9" w:rsidR="00F15FB2" w:rsidRPr="004F02AD" w:rsidRDefault="00F15FB2">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E432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p>
  </w:footnote>
  <w:footnote w:id="15">
    <w:p w14:paraId="69085C67" w14:textId="045FC4C1" w:rsidR="00F15FB2" w:rsidRPr="004F02AD" w:rsidRDefault="00F15FB2"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6">
    <w:p w14:paraId="54729780" w14:textId="77777777" w:rsidR="00BC0648" w:rsidRPr="004F02AD" w:rsidRDefault="00BC0648" w:rsidP="00BC0648">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7">
    <w:p w14:paraId="524D5786" w14:textId="77777777" w:rsidR="00A5045F" w:rsidRPr="001E7733" w:rsidRDefault="00A5045F" w:rsidP="00A5045F">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proofErr w:type="spellStart"/>
      <w:r>
        <w:rPr>
          <w:rFonts w:ascii="GHEA Grapalat" w:hAnsi="GHEA Grapalat"/>
          <w:i/>
          <w:sz w:val="16"/>
          <w:szCs w:val="16"/>
        </w:rPr>
        <w:t>լրացվում</w:t>
      </w:r>
      <w:proofErr w:type="spellEnd"/>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proofErr w:type="spellStart"/>
      <w:r>
        <w:rPr>
          <w:rFonts w:ascii="GHEA Grapalat" w:hAnsi="GHEA Grapalat"/>
          <w:i/>
          <w:sz w:val="16"/>
          <w:szCs w:val="16"/>
        </w:rPr>
        <w:t>հանձնաժողովի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քարտուղարի</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կողմից</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մինչև</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հրավերը</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տեղեկագրում</w:t>
      </w:r>
      <w:proofErr w:type="spellEnd"/>
      <w:r w:rsidRPr="001E7733">
        <w:rPr>
          <w:rFonts w:ascii="GHEA Grapalat" w:hAnsi="GHEA Grapalat"/>
          <w:i/>
          <w:sz w:val="16"/>
          <w:szCs w:val="16"/>
          <w:lang w:val="af-ZA"/>
        </w:rPr>
        <w:t xml:space="preserve"> </w:t>
      </w:r>
      <w:proofErr w:type="spellStart"/>
      <w:r>
        <w:rPr>
          <w:rFonts w:ascii="GHEA Grapalat" w:hAnsi="GHEA Grapalat"/>
          <w:i/>
          <w:sz w:val="16"/>
          <w:szCs w:val="16"/>
        </w:rPr>
        <w:t>հրապարակելը</w:t>
      </w:r>
      <w:proofErr w:type="spellEnd"/>
      <w:r w:rsidRPr="00A65C38">
        <w:rPr>
          <w:rFonts w:ascii="GHEA Grapalat" w:hAnsi="GHEA Grapalat"/>
          <w:i/>
          <w:sz w:val="16"/>
          <w:szCs w:val="16"/>
          <w:lang w:val="hy-AM"/>
        </w:rPr>
        <w:t>:</w:t>
      </w:r>
    </w:p>
    <w:p w14:paraId="7C2399DA" w14:textId="77777777" w:rsidR="00A5045F" w:rsidRPr="0054162F" w:rsidDel="00856FDE" w:rsidRDefault="00A5045F" w:rsidP="00A5045F">
      <w:pPr>
        <w:pStyle w:val="FootnoteText"/>
        <w:rPr>
          <w:del w:id="9" w:author="User" w:date="2019-05-26T09:57:00Z"/>
          <w:i/>
          <w:color w:val="FF0000"/>
          <w:lang w:val="af-ZA"/>
        </w:rPr>
      </w:pPr>
    </w:p>
  </w:footnote>
  <w:footnote w:id="18">
    <w:p w14:paraId="589EF936" w14:textId="0C9C60A1" w:rsidR="00F15FB2" w:rsidRPr="00334EFB" w:rsidRDefault="00F15FB2"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 xml:space="preserve">Եթե </w:t>
      </w:r>
      <w:r w:rsidRPr="008D0D48">
        <w:rPr>
          <w:rFonts w:ascii="GHEA Grapalat" w:hAnsi="GHEA Grapalat"/>
          <w:i/>
          <w:sz w:val="16"/>
          <w:szCs w:val="24"/>
          <w:lang w:val="hy-AM" w:eastAsia="en-US"/>
        </w:rPr>
        <w:t>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9">
    <w:p w14:paraId="48811B7F" w14:textId="1255CD5A" w:rsidR="00334EFB" w:rsidRPr="00334EFB" w:rsidRDefault="00F15FB2"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w:t>
      </w:r>
      <w:r w:rsidRPr="00C25873">
        <w:rPr>
          <w:rFonts w:ascii="GHEA Grapalat" w:hAnsi="GHEA Grapalat"/>
          <w:i/>
          <w:sz w:val="16"/>
          <w:szCs w:val="24"/>
          <w:lang w:val="hy-AM" w:eastAsia="en-US"/>
        </w:rPr>
        <w:t>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334EFB" w:rsidRPr="00D66974" w:rsidRDefault="00334EF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F15FB2" w:rsidRPr="00C25873" w:rsidRDefault="00F15FB2">
      <w:pPr>
        <w:pStyle w:val="FootnoteText"/>
        <w:rPr>
          <w:rFonts w:asciiTheme="minorHAnsi" w:hAnsiTheme="minorHAnsi"/>
          <w:lang w:val="hy-AM"/>
        </w:rPr>
      </w:pPr>
    </w:p>
  </w:footnote>
  <w:footnote w:id="20">
    <w:p w14:paraId="3118507F" w14:textId="77777777" w:rsidR="00F15FB2" w:rsidRPr="00D40735" w:rsidRDefault="00F15FB2"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 xml:space="preserve">Եթե </w:t>
      </w:r>
      <w:r w:rsidRPr="00D40735">
        <w:rPr>
          <w:rFonts w:ascii="GHEA Grapalat" w:hAnsi="GHEA Grapalat"/>
          <w:i/>
          <w:sz w:val="16"/>
          <w:lang w:val="hy-AM"/>
        </w:rPr>
        <w:t>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F15FB2" w:rsidRPr="00DF6AA5" w:rsidRDefault="00F15FB2" w:rsidP="00C25873">
      <w:pPr>
        <w:pStyle w:val="FootnoteText"/>
        <w:rPr>
          <w:rFonts w:ascii="Sylfaen" w:hAnsi="Sylfaen"/>
          <w:lang w:val="af-ZA"/>
        </w:rPr>
      </w:pPr>
    </w:p>
    <w:p w14:paraId="4E9B949D" w14:textId="5C7289AB" w:rsidR="00F15FB2" w:rsidRPr="00C25873" w:rsidRDefault="00F15FB2">
      <w:pPr>
        <w:pStyle w:val="FootnoteText"/>
        <w:rPr>
          <w:rFonts w:asciiTheme="minorHAnsi" w:hAnsiTheme="minorHAnsi"/>
          <w:lang w:val="af-ZA"/>
        </w:rPr>
      </w:pPr>
    </w:p>
  </w:footnote>
  <w:footnote w:id="21">
    <w:p w14:paraId="00A747BB" w14:textId="77777777" w:rsidR="00F15FB2" w:rsidRPr="00D66974" w:rsidRDefault="00F15FB2"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 xml:space="preserve">Եթե </w:t>
      </w:r>
      <w:r w:rsidRPr="00D66974">
        <w:rPr>
          <w:rFonts w:ascii="GHEA Grapalat" w:hAnsi="GHEA Grapalat"/>
          <w:i/>
          <w:sz w:val="16"/>
          <w:szCs w:val="24"/>
          <w:lang w:val="hy-AM" w:eastAsia="en-US"/>
        </w:rPr>
        <w:t>Կատարողի կողմից գնային առաջարկը ներկայացվել է առանց ԱԱՀ-ի, ապա պայմանագիրը կնքելիս «ներառյալ ԱԱՀ-ն» բառերը հանվում են:</w:t>
      </w:r>
    </w:p>
    <w:p w14:paraId="3023BBA7" w14:textId="49453FA4" w:rsidR="00F15FB2" w:rsidRPr="00D66974" w:rsidRDefault="00F15FB2">
      <w:pPr>
        <w:pStyle w:val="FootnoteText"/>
        <w:rPr>
          <w:rFonts w:asciiTheme="minorHAnsi" w:hAnsiTheme="minorHAnsi"/>
          <w:lang w:val="hy-AM"/>
        </w:rPr>
      </w:pPr>
    </w:p>
  </w:footnote>
  <w:footnote w:id="22">
    <w:p w14:paraId="50B463E2" w14:textId="5208C808" w:rsidR="00F15FB2" w:rsidRPr="00D66974" w:rsidRDefault="00F15FB2"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 xml:space="preserve">Գանձապետարանում </w:t>
      </w:r>
      <w:r w:rsidRPr="00D66974">
        <w:rPr>
          <w:rFonts w:ascii="GHEA Grapalat" w:hAnsi="GHEA Grapalat"/>
          <w:i/>
          <w:sz w:val="16"/>
          <w:szCs w:val="24"/>
          <w:lang w:val="hy-AM" w:eastAsia="en-US"/>
        </w:rPr>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F15FB2" w:rsidRPr="00D66974" w:rsidRDefault="00F15FB2">
      <w:pPr>
        <w:pStyle w:val="FootnoteText"/>
        <w:rPr>
          <w:rFonts w:asciiTheme="minorHAnsi" w:hAnsiTheme="minorHAnsi"/>
          <w:lang w:val="hy-AM"/>
        </w:rPr>
      </w:pPr>
    </w:p>
  </w:footnote>
  <w:footnote w:id="23">
    <w:p w14:paraId="705443CE" w14:textId="77777777" w:rsidR="00F15FB2" w:rsidRPr="00D66974" w:rsidRDefault="00F15FB2"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95DE8">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95DE8">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F15FB2" w:rsidRPr="00D66974" w:rsidRDefault="00F15FB2" w:rsidP="00AD2285">
      <w:pPr>
        <w:pStyle w:val="FootnoteText"/>
        <w:jc w:val="both"/>
        <w:rPr>
          <w:vertAlign w:val="superscript"/>
        </w:rPr>
      </w:pPr>
      <w:proofErr w:type="spellStart"/>
      <w:r w:rsidRPr="00D66974">
        <w:rPr>
          <w:rFonts w:ascii="GHEA Grapalat" w:hAnsi="GHEA Grapalat"/>
          <w:i/>
          <w:sz w:val="16"/>
        </w:rPr>
        <w:t>Եթե</w:t>
      </w:r>
      <w:proofErr w:type="spellEnd"/>
      <w:r w:rsidRPr="00D66974">
        <w:rPr>
          <w:rFonts w:ascii="GHEA Grapalat" w:hAnsi="GHEA Grapalat"/>
          <w:i/>
          <w:sz w:val="16"/>
        </w:rPr>
        <w:t xml:space="preserve"> </w:t>
      </w:r>
      <w:proofErr w:type="spellStart"/>
      <w:r w:rsidRPr="00D66974">
        <w:rPr>
          <w:rFonts w:ascii="GHEA Grapalat" w:hAnsi="GHEA Grapalat"/>
          <w:i/>
          <w:sz w:val="16"/>
        </w:rPr>
        <w:t>պայմանագիրը</w:t>
      </w:r>
      <w:proofErr w:type="spellEnd"/>
      <w:r w:rsidRPr="00D66974">
        <w:rPr>
          <w:rFonts w:ascii="GHEA Grapalat" w:hAnsi="GHEA Grapalat"/>
          <w:i/>
          <w:sz w:val="16"/>
        </w:rPr>
        <w:t xml:space="preserve"> </w:t>
      </w:r>
      <w:proofErr w:type="spellStart"/>
      <w:r w:rsidRPr="00D66974">
        <w:rPr>
          <w:rFonts w:ascii="GHEA Grapalat" w:hAnsi="GHEA Grapalat"/>
          <w:i/>
          <w:sz w:val="16"/>
        </w:rPr>
        <w:t>ներառում</w:t>
      </w:r>
      <w:proofErr w:type="spellEnd"/>
      <w:r w:rsidRPr="00D66974">
        <w:rPr>
          <w:rFonts w:ascii="GHEA Grapalat" w:hAnsi="GHEA Grapalat"/>
          <w:i/>
          <w:sz w:val="16"/>
        </w:rPr>
        <w:t xml:space="preserve"> է </w:t>
      </w:r>
      <w:proofErr w:type="spellStart"/>
      <w:r w:rsidRPr="00D66974">
        <w:rPr>
          <w:rFonts w:ascii="GHEA Grapalat" w:hAnsi="GHEA Grapalat"/>
          <w:i/>
          <w:sz w:val="16"/>
        </w:rPr>
        <w:t>մեկից</w:t>
      </w:r>
      <w:proofErr w:type="spellEnd"/>
      <w:r w:rsidRPr="00D66974">
        <w:rPr>
          <w:rFonts w:ascii="GHEA Grapalat" w:hAnsi="GHEA Grapalat"/>
          <w:i/>
          <w:sz w:val="16"/>
        </w:rPr>
        <w:t xml:space="preserve"> </w:t>
      </w:r>
      <w:proofErr w:type="spellStart"/>
      <w:r w:rsidRPr="00D66974">
        <w:rPr>
          <w:rFonts w:ascii="GHEA Grapalat" w:hAnsi="GHEA Grapalat"/>
          <w:i/>
          <w:sz w:val="16"/>
        </w:rPr>
        <w:t>ավել</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չափաբաժին</w:t>
      </w:r>
      <w:proofErr w:type="spellEnd"/>
      <w:r w:rsidRPr="00D66974">
        <w:rPr>
          <w:rFonts w:ascii="GHEA Grapalat" w:hAnsi="GHEA Grapalat"/>
          <w:i/>
          <w:sz w:val="16"/>
        </w:rPr>
        <w:t xml:space="preserve">, </w:t>
      </w:r>
      <w:proofErr w:type="spellStart"/>
      <w:r w:rsidRPr="00D66974">
        <w:rPr>
          <w:rFonts w:ascii="GHEA Grapalat" w:hAnsi="GHEA Grapalat"/>
          <w:i/>
          <w:sz w:val="16"/>
        </w:rPr>
        <w:t>ապա</w:t>
      </w:r>
      <w:proofErr w:type="spellEnd"/>
      <w:r w:rsidRPr="00D66974">
        <w:rPr>
          <w:rFonts w:ascii="GHEA Grapalat" w:hAnsi="GHEA Grapalat"/>
          <w:i/>
          <w:sz w:val="16"/>
        </w:rPr>
        <w:t xml:space="preserve"> </w:t>
      </w:r>
      <w:proofErr w:type="spellStart"/>
      <w:r w:rsidRPr="00D66974">
        <w:rPr>
          <w:rFonts w:ascii="GHEA Grapalat" w:hAnsi="GHEA Grapalat"/>
          <w:i/>
          <w:sz w:val="16"/>
        </w:rPr>
        <w:t>տուգանքը</w:t>
      </w:r>
      <w:proofErr w:type="spellEnd"/>
      <w:r w:rsidRPr="00D66974">
        <w:rPr>
          <w:rFonts w:ascii="GHEA Grapalat" w:hAnsi="GHEA Grapalat"/>
          <w:i/>
          <w:sz w:val="16"/>
        </w:rPr>
        <w:t xml:space="preserve"> </w:t>
      </w:r>
      <w:proofErr w:type="spellStart"/>
      <w:r w:rsidRPr="00D66974">
        <w:rPr>
          <w:rFonts w:ascii="GHEA Grapalat" w:hAnsi="GHEA Grapalat"/>
          <w:i/>
          <w:sz w:val="16"/>
        </w:rPr>
        <w:t>հաշվարկվում</w:t>
      </w:r>
      <w:proofErr w:type="spellEnd"/>
      <w:r w:rsidRPr="00D66974">
        <w:rPr>
          <w:rFonts w:ascii="GHEA Grapalat" w:hAnsi="GHEA Grapalat"/>
          <w:i/>
          <w:sz w:val="16"/>
        </w:rPr>
        <w:t xml:space="preserve"> է </w:t>
      </w:r>
      <w:proofErr w:type="spellStart"/>
      <w:r w:rsidRPr="00D66974">
        <w:rPr>
          <w:rFonts w:ascii="GHEA Grapalat" w:hAnsi="GHEA Grapalat"/>
          <w:i/>
          <w:sz w:val="16"/>
        </w:rPr>
        <w:t>պայմանագրով</w:t>
      </w:r>
      <w:proofErr w:type="spellEnd"/>
      <w:r w:rsidRPr="00D66974">
        <w:rPr>
          <w:rFonts w:ascii="GHEA Grapalat" w:hAnsi="GHEA Grapalat"/>
          <w:i/>
          <w:sz w:val="16"/>
        </w:rPr>
        <w:t xml:space="preserve"> </w:t>
      </w:r>
      <w:proofErr w:type="spellStart"/>
      <w:r w:rsidRPr="00D66974">
        <w:rPr>
          <w:rFonts w:ascii="GHEA Grapalat" w:hAnsi="GHEA Grapalat"/>
          <w:i/>
          <w:sz w:val="16"/>
        </w:rPr>
        <w:t>այդ</w:t>
      </w:r>
      <w:proofErr w:type="spellEnd"/>
      <w:r w:rsidRPr="00D66974">
        <w:rPr>
          <w:rFonts w:ascii="GHEA Grapalat" w:hAnsi="GHEA Grapalat"/>
          <w:i/>
          <w:sz w:val="16"/>
        </w:rPr>
        <w:t xml:space="preserve"> </w:t>
      </w:r>
      <w:proofErr w:type="spellStart"/>
      <w:r w:rsidRPr="00D66974">
        <w:rPr>
          <w:rFonts w:ascii="GHEA Grapalat" w:hAnsi="GHEA Grapalat"/>
          <w:i/>
          <w:sz w:val="16"/>
        </w:rPr>
        <w:t>չափաբաժնի</w:t>
      </w:r>
      <w:proofErr w:type="spellEnd"/>
      <w:r w:rsidRPr="00D66974">
        <w:rPr>
          <w:rFonts w:ascii="GHEA Grapalat" w:hAnsi="GHEA Grapalat"/>
          <w:i/>
          <w:sz w:val="16"/>
        </w:rPr>
        <w:t xml:space="preserve"> </w:t>
      </w:r>
      <w:proofErr w:type="spellStart"/>
      <w:r w:rsidRPr="00D66974">
        <w:rPr>
          <w:rFonts w:ascii="GHEA Grapalat" w:hAnsi="GHEA Grapalat"/>
          <w:i/>
          <w:sz w:val="16"/>
        </w:rPr>
        <w:t>համար</w:t>
      </w:r>
      <w:proofErr w:type="spellEnd"/>
      <w:r w:rsidRPr="00D66974">
        <w:rPr>
          <w:rFonts w:ascii="GHEA Grapalat" w:hAnsi="GHEA Grapalat"/>
          <w:i/>
          <w:sz w:val="16"/>
        </w:rPr>
        <w:t xml:space="preserve"> </w:t>
      </w:r>
      <w:proofErr w:type="spellStart"/>
      <w:r w:rsidRPr="00D66974">
        <w:rPr>
          <w:rFonts w:ascii="GHEA Grapalat" w:hAnsi="GHEA Grapalat"/>
          <w:i/>
          <w:sz w:val="16"/>
        </w:rPr>
        <w:t>սահմանված</w:t>
      </w:r>
      <w:proofErr w:type="spellEnd"/>
      <w:r w:rsidRPr="00D66974">
        <w:rPr>
          <w:rFonts w:ascii="GHEA Grapalat" w:hAnsi="GHEA Grapalat"/>
          <w:i/>
          <w:sz w:val="16"/>
        </w:rPr>
        <w:t xml:space="preserve"> </w:t>
      </w:r>
      <w:proofErr w:type="spellStart"/>
      <w:r w:rsidRPr="00D66974">
        <w:rPr>
          <w:rFonts w:ascii="GHEA Grapalat" w:hAnsi="GHEA Grapalat"/>
          <w:i/>
          <w:sz w:val="16"/>
        </w:rPr>
        <w:t>ընդհանուր</w:t>
      </w:r>
      <w:proofErr w:type="spellEnd"/>
      <w:r w:rsidRPr="00D66974">
        <w:rPr>
          <w:rFonts w:ascii="GHEA Grapalat" w:hAnsi="GHEA Grapalat"/>
          <w:i/>
          <w:sz w:val="16"/>
        </w:rPr>
        <w:t xml:space="preserve"> </w:t>
      </w:r>
      <w:proofErr w:type="spellStart"/>
      <w:r w:rsidRPr="00D66974">
        <w:rPr>
          <w:rFonts w:ascii="GHEA Grapalat" w:hAnsi="GHEA Grapalat"/>
          <w:i/>
          <w:sz w:val="16"/>
        </w:rPr>
        <w:t>գնի</w:t>
      </w:r>
      <w:proofErr w:type="spellEnd"/>
      <w:r w:rsidRPr="00D66974">
        <w:rPr>
          <w:rFonts w:ascii="GHEA Grapalat" w:hAnsi="GHEA Grapalat"/>
          <w:i/>
          <w:sz w:val="16"/>
        </w:rPr>
        <w:t xml:space="preserve"> </w:t>
      </w:r>
      <w:proofErr w:type="spellStart"/>
      <w:r w:rsidRPr="00D66974">
        <w:rPr>
          <w:rFonts w:ascii="GHEA Grapalat" w:hAnsi="GHEA Grapalat"/>
          <w:i/>
          <w:sz w:val="16"/>
        </w:rPr>
        <w:t>նկատմամբ</w:t>
      </w:r>
      <w:proofErr w:type="spellEnd"/>
      <w:r w:rsidRPr="00D66974">
        <w:rPr>
          <w:rFonts w:ascii="GHEA Grapalat" w:hAnsi="GHEA Grapalat"/>
          <w:i/>
          <w:sz w:val="16"/>
        </w:rPr>
        <w:t>:</w:t>
      </w:r>
    </w:p>
  </w:footnote>
  <w:footnote w:id="24">
    <w:p w14:paraId="09F7E7FA" w14:textId="7F44E7C6" w:rsidR="00F15FB2" w:rsidRPr="00AD2285" w:rsidRDefault="00F15FB2">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5">
    <w:p w14:paraId="0B3418CC" w14:textId="2D200967" w:rsidR="00F15FB2" w:rsidRPr="00AD2285" w:rsidRDefault="00F15FB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6">
    <w:p w14:paraId="3EF29434" w14:textId="77777777" w:rsidR="002676A1" w:rsidRPr="00CD51B9" w:rsidRDefault="002676A1" w:rsidP="002676A1">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w:t>
      </w:r>
      <w:r w:rsidRPr="0089524D">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proofErr w:type="spellStart"/>
      <w:r w:rsidRPr="0089524D">
        <w:rPr>
          <w:rFonts w:ascii="GHEA Grapalat" w:hAnsi="GHEA Grapalat"/>
          <w:i/>
          <w:sz w:val="16"/>
          <w:szCs w:val="24"/>
          <w:lang w:val="en-US" w:eastAsia="en-US"/>
        </w:rPr>
        <w:t>ապատիկը</w:t>
      </w:r>
      <w:proofErr w:type="spellEnd"/>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proofErr w:type="spellStart"/>
      <w:r w:rsidRPr="0089524D">
        <w:rPr>
          <w:rFonts w:ascii="GHEA Grapalat" w:hAnsi="GHEA Grapalat"/>
          <w:i/>
          <w:sz w:val="16"/>
          <w:szCs w:val="24"/>
          <w:lang w:val="en-US" w:eastAsia="en-US"/>
        </w:rPr>
        <w:t>որակավորման</w:t>
      </w:r>
      <w:proofErr w:type="spellEnd"/>
      <w:r w:rsidRPr="0089524D">
        <w:rPr>
          <w:rFonts w:ascii="GHEA Grapalat" w:hAnsi="GHEA Grapalat"/>
          <w:i/>
          <w:sz w:val="16"/>
          <w:szCs w:val="24"/>
          <w:lang w:val="en-US" w:eastAsia="en-US"/>
        </w:rPr>
        <w:t xml:space="preserve"> և </w:t>
      </w:r>
      <w:r w:rsidRPr="0089524D">
        <w:rPr>
          <w:rFonts w:ascii="GHEA Grapalat" w:hAnsi="GHEA Grapalat"/>
          <w:i/>
          <w:sz w:val="16"/>
          <w:szCs w:val="24"/>
          <w:lang w:val="hy-AM" w:eastAsia="en-US"/>
        </w:rPr>
        <w:t>պայմանագրի ապահով</w:t>
      </w:r>
      <w:proofErr w:type="spellStart"/>
      <w:r w:rsidRPr="0089524D">
        <w:rPr>
          <w:rFonts w:ascii="GHEA Grapalat" w:hAnsi="GHEA Grapalat"/>
          <w:i/>
          <w:sz w:val="16"/>
          <w:szCs w:val="24"/>
          <w:lang w:val="en-US" w:eastAsia="en-US"/>
        </w:rPr>
        <w:t>ումների</w:t>
      </w:r>
      <w:proofErr w:type="spellEnd"/>
      <w:r w:rsidRPr="0089524D">
        <w:rPr>
          <w:rFonts w:ascii="GHEA Grapalat" w:hAnsi="GHEA Grapalat"/>
          <w:i/>
          <w:sz w:val="16"/>
          <w:szCs w:val="24"/>
          <w:lang w:val="en-US" w:eastAsia="en-US"/>
        </w:rPr>
        <w:t xml:space="preserve"> </w:t>
      </w:r>
      <w:r w:rsidRPr="0089524D">
        <w:rPr>
          <w:rFonts w:ascii="GHEA Grapalat" w:hAnsi="GHEA Grapalat"/>
          <w:i/>
          <w:sz w:val="16"/>
          <w:szCs w:val="24"/>
          <w:lang w:val="hy-AM" w:eastAsia="en-US"/>
        </w:rPr>
        <w:t>փոխարինման դեպքում նաև նոր ապահովում</w:t>
      </w:r>
      <w:proofErr w:type="spellStart"/>
      <w:r w:rsidRPr="0089524D">
        <w:rPr>
          <w:rFonts w:ascii="GHEA Grapalat" w:hAnsi="GHEA Grapalat"/>
          <w:i/>
          <w:sz w:val="16"/>
          <w:szCs w:val="24"/>
          <w:lang w:val="en-US" w:eastAsia="en-US"/>
        </w:rPr>
        <w:t>ներ</w:t>
      </w:r>
      <w:proofErr w:type="spellEnd"/>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7B2C56BE" w14:textId="77777777" w:rsidR="002676A1" w:rsidRPr="00D66974" w:rsidRDefault="002676A1" w:rsidP="002676A1">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FEE2C4C"/>
    <w:multiLevelType w:val="hybridMultilevel"/>
    <w:tmpl w:val="58E492B0"/>
    <w:lvl w:ilvl="0" w:tplc="847AB60C">
      <w:start w:val="1"/>
      <w:numFmt w:val="bullet"/>
      <w:lvlText w:val="-"/>
      <w:lvlJc w:val="left"/>
      <w:pPr>
        <w:ind w:left="720" w:hanging="360"/>
      </w:pPr>
      <w:rPr>
        <w:rFonts w:ascii="GHEA Grapalat" w:eastAsia="Times New Roman" w:hAnsi="GHEA Grapala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95F79"/>
    <w:multiLevelType w:val="hybridMultilevel"/>
    <w:tmpl w:val="F4DC5D4E"/>
    <w:lvl w:ilvl="0" w:tplc="6D6EAB52">
      <w:start w:val="8"/>
      <w:numFmt w:val="bullet"/>
      <w:lvlText w:val="-"/>
      <w:lvlJc w:val="left"/>
      <w:pPr>
        <w:ind w:left="720" w:hanging="360"/>
      </w:pPr>
      <w:rPr>
        <w:rFonts w:ascii="GHEA Grapalat" w:eastAsia="Times New Roman"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05751998">
    <w:abstractNumId w:val="22"/>
  </w:num>
  <w:num w:numId="2" w16cid:durableId="447357259">
    <w:abstractNumId w:val="7"/>
  </w:num>
  <w:num w:numId="3" w16cid:durableId="1654873493">
    <w:abstractNumId w:val="19"/>
  </w:num>
  <w:num w:numId="4" w16cid:durableId="4065895">
    <w:abstractNumId w:val="14"/>
  </w:num>
  <w:num w:numId="5" w16cid:durableId="145365404">
    <w:abstractNumId w:val="24"/>
  </w:num>
  <w:num w:numId="6" w16cid:durableId="6832555">
    <w:abstractNumId w:val="22"/>
    <w:lvlOverride w:ilvl="0">
      <w:startOverride w:val="1"/>
    </w:lvlOverride>
    <w:lvlOverride w:ilvl="1"/>
    <w:lvlOverride w:ilvl="2"/>
    <w:lvlOverride w:ilvl="3"/>
    <w:lvlOverride w:ilvl="4"/>
    <w:lvlOverride w:ilvl="5"/>
    <w:lvlOverride w:ilvl="6"/>
    <w:lvlOverride w:ilvl="7"/>
    <w:lvlOverride w:ilvl="8"/>
  </w:num>
  <w:num w:numId="7" w16cid:durableId="15166467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07393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236050">
    <w:abstractNumId w:val="16"/>
  </w:num>
  <w:num w:numId="10" w16cid:durableId="526990118">
    <w:abstractNumId w:val="4"/>
  </w:num>
  <w:num w:numId="11" w16cid:durableId="8069310">
    <w:abstractNumId w:val="6"/>
  </w:num>
  <w:num w:numId="12" w16cid:durableId="2127960336">
    <w:abstractNumId w:val="28"/>
  </w:num>
  <w:num w:numId="13" w16cid:durableId="1514688892">
    <w:abstractNumId w:val="25"/>
  </w:num>
  <w:num w:numId="14" w16cid:durableId="936139183">
    <w:abstractNumId w:val="10"/>
  </w:num>
  <w:num w:numId="15" w16cid:durableId="1047414752">
    <w:abstractNumId w:val="26"/>
  </w:num>
  <w:num w:numId="16" w16cid:durableId="1436709861">
    <w:abstractNumId w:val="13"/>
  </w:num>
  <w:num w:numId="17" w16cid:durableId="1234849157">
    <w:abstractNumId w:val="5"/>
  </w:num>
  <w:num w:numId="18" w16cid:durableId="1457410849">
    <w:abstractNumId w:val="1"/>
  </w:num>
  <w:num w:numId="19" w16cid:durableId="1750730640">
    <w:abstractNumId w:val="3"/>
  </w:num>
  <w:num w:numId="20" w16cid:durableId="1418477303">
    <w:abstractNumId w:val="2"/>
  </w:num>
  <w:num w:numId="21" w16cid:durableId="1110933106">
    <w:abstractNumId w:val="29"/>
  </w:num>
  <w:num w:numId="22" w16cid:durableId="1042630668">
    <w:abstractNumId w:val="27"/>
  </w:num>
  <w:num w:numId="23" w16cid:durableId="26108672">
    <w:abstractNumId w:val="23"/>
  </w:num>
  <w:num w:numId="24" w16cid:durableId="1534071707">
    <w:abstractNumId w:val="0"/>
  </w:num>
  <w:num w:numId="25" w16cid:durableId="466824890">
    <w:abstractNumId w:val="12"/>
  </w:num>
  <w:num w:numId="26" w16cid:durableId="1124928370">
    <w:abstractNumId w:val="15"/>
  </w:num>
  <w:num w:numId="27" w16cid:durableId="100078751">
    <w:abstractNumId w:val="21"/>
  </w:num>
  <w:num w:numId="28" w16cid:durableId="677193124">
    <w:abstractNumId w:val="9"/>
  </w:num>
  <w:num w:numId="29" w16cid:durableId="1776830023">
    <w:abstractNumId w:val="8"/>
  </w:num>
  <w:num w:numId="30" w16cid:durableId="974144258">
    <w:abstractNumId w:val="11"/>
  </w:num>
  <w:num w:numId="31" w16cid:durableId="15430175">
    <w:abstractNumId w:val="20"/>
  </w:num>
  <w:num w:numId="32" w16cid:durableId="295061701">
    <w:abstractNumId w:val="18"/>
  </w:num>
  <w:num w:numId="33" w16cid:durableId="28947678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6603"/>
    <w:rsid w:val="000076A1"/>
    <w:rsid w:val="0000776B"/>
    <w:rsid w:val="00007E6F"/>
    <w:rsid w:val="0001095E"/>
    <w:rsid w:val="0001156A"/>
    <w:rsid w:val="00012347"/>
    <w:rsid w:val="00012E2C"/>
    <w:rsid w:val="00013093"/>
    <w:rsid w:val="000132F3"/>
    <w:rsid w:val="000133C7"/>
    <w:rsid w:val="00013C24"/>
    <w:rsid w:val="00014775"/>
    <w:rsid w:val="000149F3"/>
    <w:rsid w:val="00015E0D"/>
    <w:rsid w:val="00017159"/>
    <w:rsid w:val="00017484"/>
    <w:rsid w:val="00020229"/>
    <w:rsid w:val="000206DA"/>
    <w:rsid w:val="00020C83"/>
    <w:rsid w:val="00021831"/>
    <w:rsid w:val="00021C2E"/>
    <w:rsid w:val="0002288B"/>
    <w:rsid w:val="00023384"/>
    <w:rsid w:val="000238FE"/>
    <w:rsid w:val="000243C4"/>
    <w:rsid w:val="000246E6"/>
    <w:rsid w:val="000249BE"/>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3E09"/>
    <w:rsid w:val="00044B82"/>
    <w:rsid w:val="00046BAC"/>
    <w:rsid w:val="00047327"/>
    <w:rsid w:val="0004759D"/>
    <w:rsid w:val="0005035B"/>
    <w:rsid w:val="00050F95"/>
    <w:rsid w:val="00051202"/>
    <w:rsid w:val="00051490"/>
    <w:rsid w:val="00051B7F"/>
    <w:rsid w:val="00052AF7"/>
    <w:rsid w:val="00052F61"/>
    <w:rsid w:val="000537FF"/>
    <w:rsid w:val="00053BFB"/>
    <w:rsid w:val="000545B4"/>
    <w:rsid w:val="000550DA"/>
    <w:rsid w:val="00055129"/>
    <w:rsid w:val="00055195"/>
    <w:rsid w:val="00055CC2"/>
    <w:rsid w:val="000563AA"/>
    <w:rsid w:val="00056516"/>
    <w:rsid w:val="00056AB4"/>
    <w:rsid w:val="00057264"/>
    <w:rsid w:val="000604CF"/>
    <w:rsid w:val="000608BA"/>
    <w:rsid w:val="00060FB1"/>
    <w:rsid w:val="00061C85"/>
    <w:rsid w:val="0006220B"/>
    <w:rsid w:val="0006311D"/>
    <w:rsid w:val="00063BE9"/>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6A2F"/>
    <w:rsid w:val="00077062"/>
    <w:rsid w:val="00077BB9"/>
    <w:rsid w:val="00080C4E"/>
    <w:rsid w:val="00080E73"/>
    <w:rsid w:val="00080EC6"/>
    <w:rsid w:val="000822C1"/>
    <w:rsid w:val="0008242E"/>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6F0"/>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07E"/>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2E1E"/>
    <w:rsid w:val="00122ED4"/>
    <w:rsid w:val="001242C4"/>
    <w:rsid w:val="00124461"/>
    <w:rsid w:val="00125AB7"/>
    <w:rsid w:val="001276C9"/>
    <w:rsid w:val="00127929"/>
    <w:rsid w:val="00130202"/>
    <w:rsid w:val="001305C6"/>
    <w:rsid w:val="00131E9C"/>
    <w:rsid w:val="001322B8"/>
    <w:rsid w:val="00132FA8"/>
    <w:rsid w:val="001330C0"/>
    <w:rsid w:val="00133A5A"/>
    <w:rsid w:val="00133A7E"/>
    <w:rsid w:val="00133CE4"/>
    <w:rsid w:val="00134D6E"/>
    <w:rsid w:val="00134DC5"/>
    <w:rsid w:val="00134E80"/>
    <w:rsid w:val="0013511F"/>
    <w:rsid w:val="001355F9"/>
    <w:rsid w:val="00135840"/>
    <w:rsid w:val="001369CB"/>
    <w:rsid w:val="001377BA"/>
    <w:rsid w:val="00137A5C"/>
    <w:rsid w:val="001402B5"/>
    <w:rsid w:val="00142496"/>
    <w:rsid w:val="00142AC7"/>
    <w:rsid w:val="00143BD7"/>
    <w:rsid w:val="00143E8C"/>
    <w:rsid w:val="00144359"/>
    <w:rsid w:val="0014472E"/>
    <w:rsid w:val="00144F73"/>
    <w:rsid w:val="001458D6"/>
    <w:rsid w:val="00145CC3"/>
    <w:rsid w:val="001466E7"/>
    <w:rsid w:val="00147432"/>
    <w:rsid w:val="00147CD0"/>
    <w:rsid w:val="00147F14"/>
    <w:rsid w:val="00150CBE"/>
    <w:rsid w:val="001514D1"/>
    <w:rsid w:val="001515DE"/>
    <w:rsid w:val="001522CE"/>
    <w:rsid w:val="00152564"/>
    <w:rsid w:val="00153A85"/>
    <w:rsid w:val="00153C87"/>
    <w:rsid w:val="001557AE"/>
    <w:rsid w:val="001557F7"/>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39A0"/>
    <w:rsid w:val="0016454D"/>
    <w:rsid w:val="00164BBC"/>
    <w:rsid w:val="0016519F"/>
    <w:rsid w:val="001669C1"/>
    <w:rsid w:val="001679A6"/>
    <w:rsid w:val="001723D3"/>
    <w:rsid w:val="001724D7"/>
    <w:rsid w:val="00172BD7"/>
    <w:rsid w:val="001732FB"/>
    <w:rsid w:val="001748B8"/>
    <w:rsid w:val="00174FE1"/>
    <w:rsid w:val="00175F8F"/>
    <w:rsid w:val="00175FDC"/>
    <w:rsid w:val="001763F5"/>
    <w:rsid w:val="00176A38"/>
    <w:rsid w:val="00176A92"/>
    <w:rsid w:val="00177245"/>
    <w:rsid w:val="00177A5C"/>
    <w:rsid w:val="00177D71"/>
    <w:rsid w:val="001808AF"/>
    <w:rsid w:val="00180EB9"/>
    <w:rsid w:val="00180EE9"/>
    <w:rsid w:val="00181085"/>
    <w:rsid w:val="001815E5"/>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87E9C"/>
    <w:rsid w:val="00191D5F"/>
    <w:rsid w:val="00192606"/>
    <w:rsid w:val="00192A1F"/>
    <w:rsid w:val="0019305C"/>
    <w:rsid w:val="001932A7"/>
    <w:rsid w:val="00193871"/>
    <w:rsid w:val="00193F14"/>
    <w:rsid w:val="0019419E"/>
    <w:rsid w:val="00194598"/>
    <w:rsid w:val="00194DBD"/>
    <w:rsid w:val="00195835"/>
    <w:rsid w:val="00195F24"/>
    <w:rsid w:val="00196487"/>
    <w:rsid w:val="0019731E"/>
    <w:rsid w:val="001A0B80"/>
    <w:rsid w:val="001A23A6"/>
    <w:rsid w:val="001A2579"/>
    <w:rsid w:val="001A2F72"/>
    <w:rsid w:val="001A3FEC"/>
    <w:rsid w:val="001A43A4"/>
    <w:rsid w:val="001A48BE"/>
    <w:rsid w:val="001A4EF7"/>
    <w:rsid w:val="001A5BC8"/>
    <w:rsid w:val="001A5C02"/>
    <w:rsid w:val="001B078F"/>
    <w:rsid w:val="001B0D9A"/>
    <w:rsid w:val="001B1370"/>
    <w:rsid w:val="001B1D23"/>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C2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65A"/>
    <w:rsid w:val="001E2794"/>
    <w:rsid w:val="001E2814"/>
    <w:rsid w:val="001E55B2"/>
    <w:rsid w:val="001E5866"/>
    <w:rsid w:val="001E7733"/>
    <w:rsid w:val="001F0335"/>
    <w:rsid w:val="001F0371"/>
    <w:rsid w:val="001F0598"/>
    <w:rsid w:val="001F0C96"/>
    <w:rsid w:val="001F103C"/>
    <w:rsid w:val="001F14C3"/>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5C40"/>
    <w:rsid w:val="00217710"/>
    <w:rsid w:val="00220491"/>
    <w:rsid w:val="00220674"/>
    <w:rsid w:val="00220ACB"/>
    <w:rsid w:val="00220C7C"/>
    <w:rsid w:val="00221608"/>
    <w:rsid w:val="002218FE"/>
    <w:rsid w:val="00221D5F"/>
    <w:rsid w:val="00224049"/>
    <w:rsid w:val="002240AB"/>
    <w:rsid w:val="002250D8"/>
    <w:rsid w:val="0022515E"/>
    <w:rsid w:val="002252CD"/>
    <w:rsid w:val="00226412"/>
    <w:rsid w:val="00227308"/>
    <w:rsid w:val="002273AD"/>
    <w:rsid w:val="0022770A"/>
    <w:rsid w:val="002277A6"/>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543B"/>
    <w:rsid w:val="0024636C"/>
    <w:rsid w:val="002464D0"/>
    <w:rsid w:val="00246F46"/>
    <w:rsid w:val="0025145E"/>
    <w:rsid w:val="00251E84"/>
    <w:rsid w:val="002520B1"/>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C29"/>
    <w:rsid w:val="00265D18"/>
    <w:rsid w:val="002665A4"/>
    <w:rsid w:val="002676A1"/>
    <w:rsid w:val="002679BE"/>
    <w:rsid w:val="00270051"/>
    <w:rsid w:val="0027052A"/>
    <w:rsid w:val="00270AF6"/>
    <w:rsid w:val="00270D59"/>
    <w:rsid w:val="00271D91"/>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CAB"/>
    <w:rsid w:val="00277F14"/>
    <w:rsid w:val="0028014C"/>
    <w:rsid w:val="00280DE2"/>
    <w:rsid w:val="00280E91"/>
    <w:rsid w:val="00281740"/>
    <w:rsid w:val="00281D16"/>
    <w:rsid w:val="00283198"/>
    <w:rsid w:val="002836C2"/>
    <w:rsid w:val="00283E26"/>
    <w:rsid w:val="00283F0A"/>
    <w:rsid w:val="00284468"/>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DFB"/>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48"/>
    <w:rsid w:val="002C4DBF"/>
    <w:rsid w:val="002C5AB8"/>
    <w:rsid w:val="002C6CF7"/>
    <w:rsid w:val="002C7037"/>
    <w:rsid w:val="002C71F6"/>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C15"/>
    <w:rsid w:val="00305E59"/>
    <w:rsid w:val="00305F6D"/>
    <w:rsid w:val="003064D4"/>
    <w:rsid w:val="00307237"/>
    <w:rsid w:val="00307F3C"/>
    <w:rsid w:val="003101E4"/>
    <w:rsid w:val="0031086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66C"/>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9E6"/>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6DD"/>
    <w:rsid w:val="003A377C"/>
    <w:rsid w:val="003A5049"/>
    <w:rsid w:val="003A5533"/>
    <w:rsid w:val="003A558E"/>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3AEB"/>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5E"/>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3CA2"/>
    <w:rsid w:val="00424321"/>
    <w:rsid w:val="00425161"/>
    <w:rsid w:val="0042788F"/>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8BB"/>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1734"/>
    <w:rsid w:val="004A1C5D"/>
    <w:rsid w:val="004A1CC7"/>
    <w:rsid w:val="004A3051"/>
    <w:rsid w:val="004A3507"/>
    <w:rsid w:val="004A4D69"/>
    <w:rsid w:val="004A5B84"/>
    <w:rsid w:val="004A691D"/>
    <w:rsid w:val="004A712A"/>
    <w:rsid w:val="004A7722"/>
    <w:rsid w:val="004B0A7C"/>
    <w:rsid w:val="004B2363"/>
    <w:rsid w:val="004B24A0"/>
    <w:rsid w:val="004B28E1"/>
    <w:rsid w:val="004B29B7"/>
    <w:rsid w:val="004B2F56"/>
    <w:rsid w:val="004B383E"/>
    <w:rsid w:val="004B4580"/>
    <w:rsid w:val="004B5522"/>
    <w:rsid w:val="004B59FC"/>
    <w:rsid w:val="004B61C2"/>
    <w:rsid w:val="004B6A3E"/>
    <w:rsid w:val="004B6D52"/>
    <w:rsid w:val="004B7B69"/>
    <w:rsid w:val="004B7C9F"/>
    <w:rsid w:val="004C090C"/>
    <w:rsid w:val="004C17D2"/>
    <w:rsid w:val="004C1D9B"/>
    <w:rsid w:val="004C217A"/>
    <w:rsid w:val="004C289B"/>
    <w:rsid w:val="004C35CD"/>
    <w:rsid w:val="004C3803"/>
    <w:rsid w:val="004C5289"/>
    <w:rsid w:val="004C5CE8"/>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3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2FF"/>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4FB7"/>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52D2"/>
    <w:rsid w:val="00515ADC"/>
    <w:rsid w:val="005162B1"/>
    <w:rsid w:val="005167C7"/>
    <w:rsid w:val="00516DDC"/>
    <w:rsid w:val="005170F3"/>
    <w:rsid w:val="00520884"/>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32"/>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3A5"/>
    <w:rsid w:val="00551E0E"/>
    <w:rsid w:val="00551E52"/>
    <w:rsid w:val="005525A4"/>
    <w:rsid w:val="00552D6E"/>
    <w:rsid w:val="005538A6"/>
    <w:rsid w:val="00553DFD"/>
    <w:rsid w:val="00556113"/>
    <w:rsid w:val="0055623A"/>
    <w:rsid w:val="005563D9"/>
    <w:rsid w:val="00557E3D"/>
    <w:rsid w:val="00560961"/>
    <w:rsid w:val="00561C56"/>
    <w:rsid w:val="005624A7"/>
    <w:rsid w:val="00562EB1"/>
    <w:rsid w:val="0056302C"/>
    <w:rsid w:val="00563192"/>
    <w:rsid w:val="0056331A"/>
    <w:rsid w:val="005639B0"/>
    <w:rsid w:val="00564308"/>
    <w:rsid w:val="00564604"/>
    <w:rsid w:val="00564FB7"/>
    <w:rsid w:val="00565307"/>
    <w:rsid w:val="00565FDC"/>
    <w:rsid w:val="0056625A"/>
    <w:rsid w:val="00566462"/>
    <w:rsid w:val="00566FD6"/>
    <w:rsid w:val="00567040"/>
    <w:rsid w:val="005670AA"/>
    <w:rsid w:val="00567A10"/>
    <w:rsid w:val="005716B8"/>
    <w:rsid w:val="00571702"/>
    <w:rsid w:val="00571A83"/>
    <w:rsid w:val="00571F29"/>
    <w:rsid w:val="00572B9A"/>
    <w:rsid w:val="005739AB"/>
    <w:rsid w:val="00574CD1"/>
    <w:rsid w:val="005754F7"/>
    <w:rsid w:val="00575C75"/>
    <w:rsid w:val="00576013"/>
    <w:rsid w:val="00576FA9"/>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653"/>
    <w:rsid w:val="005900F2"/>
    <w:rsid w:val="005918A4"/>
    <w:rsid w:val="00592A50"/>
    <w:rsid w:val="005939DE"/>
    <w:rsid w:val="0059404D"/>
    <w:rsid w:val="0059461B"/>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3BB"/>
    <w:rsid w:val="005B67B3"/>
    <w:rsid w:val="005B6B3E"/>
    <w:rsid w:val="005B7350"/>
    <w:rsid w:val="005B73A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5E00"/>
    <w:rsid w:val="005E65D1"/>
    <w:rsid w:val="005E6606"/>
    <w:rsid w:val="005E6D42"/>
    <w:rsid w:val="005E7094"/>
    <w:rsid w:val="005E79C4"/>
    <w:rsid w:val="005E7CE7"/>
    <w:rsid w:val="005F1793"/>
    <w:rsid w:val="005F1B96"/>
    <w:rsid w:val="005F1DBB"/>
    <w:rsid w:val="005F1F95"/>
    <w:rsid w:val="005F25D1"/>
    <w:rsid w:val="005F34F7"/>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6D4F"/>
    <w:rsid w:val="006175DC"/>
    <w:rsid w:val="00617A6E"/>
    <w:rsid w:val="00620934"/>
    <w:rsid w:val="00620AB7"/>
    <w:rsid w:val="00620E3B"/>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B42"/>
    <w:rsid w:val="00635D52"/>
    <w:rsid w:val="0063664D"/>
    <w:rsid w:val="00637DAB"/>
    <w:rsid w:val="00641A7F"/>
    <w:rsid w:val="00641AD5"/>
    <w:rsid w:val="00641F67"/>
    <w:rsid w:val="00642EFE"/>
    <w:rsid w:val="00643D6C"/>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084"/>
    <w:rsid w:val="00662165"/>
    <w:rsid w:val="00662623"/>
    <w:rsid w:val="0066349B"/>
    <w:rsid w:val="0066561A"/>
    <w:rsid w:val="006657A3"/>
    <w:rsid w:val="006657EE"/>
    <w:rsid w:val="00666907"/>
    <w:rsid w:val="00667A56"/>
    <w:rsid w:val="0067014B"/>
    <w:rsid w:val="00670CEB"/>
    <w:rsid w:val="0067102D"/>
    <w:rsid w:val="00671A82"/>
    <w:rsid w:val="0067229B"/>
    <w:rsid w:val="006726D9"/>
    <w:rsid w:val="00672E7B"/>
    <w:rsid w:val="0067579A"/>
    <w:rsid w:val="00675B71"/>
    <w:rsid w:val="00676178"/>
    <w:rsid w:val="00677658"/>
    <w:rsid w:val="00677C72"/>
    <w:rsid w:val="00680A96"/>
    <w:rsid w:val="006818C6"/>
    <w:rsid w:val="00685962"/>
    <w:rsid w:val="00685A30"/>
    <w:rsid w:val="00685C48"/>
    <w:rsid w:val="0068702A"/>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EE1"/>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0EA3"/>
    <w:rsid w:val="006B1E29"/>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39A"/>
    <w:rsid w:val="006C679A"/>
    <w:rsid w:val="006C76D9"/>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863"/>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5B1B"/>
    <w:rsid w:val="00706A4E"/>
    <w:rsid w:val="0070731F"/>
    <w:rsid w:val="00707B86"/>
    <w:rsid w:val="007117F5"/>
    <w:rsid w:val="00712311"/>
    <w:rsid w:val="00712DB8"/>
    <w:rsid w:val="007130E0"/>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2E39"/>
    <w:rsid w:val="00723462"/>
    <w:rsid w:val="007248F1"/>
    <w:rsid w:val="00725ED3"/>
    <w:rsid w:val="007268F5"/>
    <w:rsid w:val="007317F3"/>
    <w:rsid w:val="00731BD1"/>
    <w:rsid w:val="00731D26"/>
    <w:rsid w:val="00734A13"/>
    <w:rsid w:val="00735365"/>
    <w:rsid w:val="007367E3"/>
    <w:rsid w:val="00736A43"/>
    <w:rsid w:val="00737986"/>
    <w:rsid w:val="00737B2F"/>
    <w:rsid w:val="00737D93"/>
    <w:rsid w:val="00740919"/>
    <w:rsid w:val="0074145B"/>
    <w:rsid w:val="00741C3D"/>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75"/>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CE6"/>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1BD6"/>
    <w:rsid w:val="0080211F"/>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D37"/>
    <w:rsid w:val="00824F68"/>
    <w:rsid w:val="008251F9"/>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5D7"/>
    <w:rsid w:val="00867987"/>
    <w:rsid w:val="008702CB"/>
    <w:rsid w:val="0087155D"/>
    <w:rsid w:val="008718B2"/>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803"/>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37"/>
    <w:rsid w:val="008C6A78"/>
    <w:rsid w:val="008C750C"/>
    <w:rsid w:val="008C7A16"/>
    <w:rsid w:val="008D0121"/>
    <w:rsid w:val="008D0D48"/>
    <w:rsid w:val="008D0FB6"/>
    <w:rsid w:val="008D11AA"/>
    <w:rsid w:val="008D1746"/>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CE8"/>
    <w:rsid w:val="008F1323"/>
    <w:rsid w:val="008F13BF"/>
    <w:rsid w:val="008F2365"/>
    <w:rsid w:val="008F2B76"/>
    <w:rsid w:val="008F409E"/>
    <w:rsid w:val="008F527F"/>
    <w:rsid w:val="008F6B74"/>
    <w:rsid w:val="008F78BE"/>
    <w:rsid w:val="008F7A2B"/>
    <w:rsid w:val="00902BB9"/>
    <w:rsid w:val="00902D0C"/>
    <w:rsid w:val="009030CA"/>
    <w:rsid w:val="00903778"/>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0ACA"/>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3CA"/>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766"/>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6EE0"/>
    <w:rsid w:val="009771B9"/>
    <w:rsid w:val="009775DB"/>
    <w:rsid w:val="0098011A"/>
    <w:rsid w:val="009813C4"/>
    <w:rsid w:val="00981540"/>
    <w:rsid w:val="00981CC0"/>
    <w:rsid w:val="0098244A"/>
    <w:rsid w:val="00982655"/>
    <w:rsid w:val="009833F1"/>
    <w:rsid w:val="0098370E"/>
    <w:rsid w:val="00983AF5"/>
    <w:rsid w:val="00984456"/>
    <w:rsid w:val="00984BDB"/>
    <w:rsid w:val="00985291"/>
    <w:rsid w:val="009875D7"/>
    <w:rsid w:val="00987E76"/>
    <w:rsid w:val="0099029A"/>
    <w:rsid w:val="009902F8"/>
    <w:rsid w:val="00990375"/>
    <w:rsid w:val="00990561"/>
    <w:rsid w:val="00990C42"/>
    <w:rsid w:val="009911F4"/>
    <w:rsid w:val="00993191"/>
    <w:rsid w:val="00993B84"/>
    <w:rsid w:val="00994587"/>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20A"/>
    <w:rsid w:val="009F7683"/>
    <w:rsid w:val="009F7C54"/>
    <w:rsid w:val="009F7D78"/>
    <w:rsid w:val="00A00BCA"/>
    <w:rsid w:val="00A00E74"/>
    <w:rsid w:val="00A0285A"/>
    <w:rsid w:val="00A04DB0"/>
    <w:rsid w:val="00A05927"/>
    <w:rsid w:val="00A05A2F"/>
    <w:rsid w:val="00A0752B"/>
    <w:rsid w:val="00A07A6D"/>
    <w:rsid w:val="00A10D1E"/>
    <w:rsid w:val="00A10D1F"/>
    <w:rsid w:val="00A112E2"/>
    <w:rsid w:val="00A1152B"/>
    <w:rsid w:val="00A11B63"/>
    <w:rsid w:val="00A11BD0"/>
    <w:rsid w:val="00A11F49"/>
    <w:rsid w:val="00A12260"/>
    <w:rsid w:val="00A1295D"/>
    <w:rsid w:val="00A12A5E"/>
    <w:rsid w:val="00A12C95"/>
    <w:rsid w:val="00A12CCC"/>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69D3"/>
    <w:rsid w:val="00A27FAF"/>
    <w:rsid w:val="00A3062D"/>
    <w:rsid w:val="00A30B3F"/>
    <w:rsid w:val="00A3101A"/>
    <w:rsid w:val="00A3156D"/>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178"/>
    <w:rsid w:val="00A45662"/>
    <w:rsid w:val="00A45946"/>
    <w:rsid w:val="00A45D0A"/>
    <w:rsid w:val="00A4729F"/>
    <w:rsid w:val="00A5045F"/>
    <w:rsid w:val="00A5050E"/>
    <w:rsid w:val="00A51B73"/>
    <w:rsid w:val="00A51D7C"/>
    <w:rsid w:val="00A52061"/>
    <w:rsid w:val="00A52210"/>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7DA"/>
    <w:rsid w:val="00A66ABD"/>
    <w:rsid w:val="00A6756D"/>
    <w:rsid w:val="00A67723"/>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9D4"/>
    <w:rsid w:val="00A905A7"/>
    <w:rsid w:val="00A921FF"/>
    <w:rsid w:val="00A93710"/>
    <w:rsid w:val="00A9429C"/>
    <w:rsid w:val="00A95A88"/>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439"/>
    <w:rsid w:val="00AB2618"/>
    <w:rsid w:val="00AB2648"/>
    <w:rsid w:val="00AB3FFE"/>
    <w:rsid w:val="00AB48CD"/>
    <w:rsid w:val="00AB5AF2"/>
    <w:rsid w:val="00AB5D5B"/>
    <w:rsid w:val="00AB5E50"/>
    <w:rsid w:val="00AB64C0"/>
    <w:rsid w:val="00AB6EFD"/>
    <w:rsid w:val="00AB71E2"/>
    <w:rsid w:val="00AB77E2"/>
    <w:rsid w:val="00AB7D2E"/>
    <w:rsid w:val="00AC014F"/>
    <w:rsid w:val="00AC018F"/>
    <w:rsid w:val="00AC082E"/>
    <w:rsid w:val="00AC12AD"/>
    <w:rsid w:val="00AC1B95"/>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9CE"/>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6C3"/>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2AE3"/>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0C1"/>
    <w:rsid w:val="00B4364F"/>
    <w:rsid w:val="00B43EE5"/>
    <w:rsid w:val="00B4401A"/>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3F46"/>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251C"/>
    <w:rsid w:val="00B834EF"/>
    <w:rsid w:val="00B836ED"/>
    <w:rsid w:val="00B83C84"/>
    <w:rsid w:val="00B84296"/>
    <w:rsid w:val="00B8477A"/>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10E4"/>
    <w:rsid w:val="00BA3554"/>
    <w:rsid w:val="00BA5D9A"/>
    <w:rsid w:val="00BA632C"/>
    <w:rsid w:val="00BA64B8"/>
    <w:rsid w:val="00BA6543"/>
    <w:rsid w:val="00BA656E"/>
    <w:rsid w:val="00BB1A5D"/>
    <w:rsid w:val="00BB1C9B"/>
    <w:rsid w:val="00BB3575"/>
    <w:rsid w:val="00BB4ADD"/>
    <w:rsid w:val="00BB500A"/>
    <w:rsid w:val="00BB52F9"/>
    <w:rsid w:val="00BB5B35"/>
    <w:rsid w:val="00BB5B81"/>
    <w:rsid w:val="00BB5F0B"/>
    <w:rsid w:val="00BB682B"/>
    <w:rsid w:val="00BB6EAD"/>
    <w:rsid w:val="00BC0648"/>
    <w:rsid w:val="00BC0BAC"/>
    <w:rsid w:val="00BC1555"/>
    <w:rsid w:val="00BC1804"/>
    <w:rsid w:val="00BC2255"/>
    <w:rsid w:val="00BC256B"/>
    <w:rsid w:val="00BC354F"/>
    <w:rsid w:val="00BC3E66"/>
    <w:rsid w:val="00BC44EB"/>
    <w:rsid w:val="00BC4594"/>
    <w:rsid w:val="00BC6493"/>
    <w:rsid w:val="00BC6807"/>
    <w:rsid w:val="00BC6E1C"/>
    <w:rsid w:val="00BC6EE1"/>
    <w:rsid w:val="00BC6FA9"/>
    <w:rsid w:val="00BC723A"/>
    <w:rsid w:val="00BD0588"/>
    <w:rsid w:val="00BD0D0A"/>
    <w:rsid w:val="00BD1B59"/>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2CC8"/>
    <w:rsid w:val="00C03431"/>
    <w:rsid w:val="00C03509"/>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29B4"/>
    <w:rsid w:val="00C343BF"/>
    <w:rsid w:val="00C34414"/>
    <w:rsid w:val="00C3484C"/>
    <w:rsid w:val="00C35169"/>
    <w:rsid w:val="00C358EA"/>
    <w:rsid w:val="00C364E8"/>
    <w:rsid w:val="00C375F2"/>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64D"/>
    <w:rsid w:val="00C56BBA"/>
    <w:rsid w:val="00C57D7E"/>
    <w:rsid w:val="00C602DA"/>
    <w:rsid w:val="00C6056C"/>
    <w:rsid w:val="00C611EE"/>
    <w:rsid w:val="00C6256F"/>
    <w:rsid w:val="00C6329E"/>
    <w:rsid w:val="00C63E1C"/>
    <w:rsid w:val="00C6467B"/>
    <w:rsid w:val="00C647D8"/>
    <w:rsid w:val="00C648B6"/>
    <w:rsid w:val="00C64BF0"/>
    <w:rsid w:val="00C65D2E"/>
    <w:rsid w:val="00C66474"/>
    <w:rsid w:val="00C667A7"/>
    <w:rsid w:val="00C66A65"/>
    <w:rsid w:val="00C67E80"/>
    <w:rsid w:val="00C706F4"/>
    <w:rsid w:val="00C71E26"/>
    <w:rsid w:val="00C72606"/>
    <w:rsid w:val="00C727E5"/>
    <w:rsid w:val="00C72A00"/>
    <w:rsid w:val="00C72BAD"/>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5FD"/>
    <w:rsid w:val="00C95B0F"/>
    <w:rsid w:val="00C95DE8"/>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7EB"/>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3BD8"/>
    <w:rsid w:val="00CC43F3"/>
    <w:rsid w:val="00CC49B7"/>
    <w:rsid w:val="00CC518E"/>
    <w:rsid w:val="00CC73F0"/>
    <w:rsid w:val="00CC7693"/>
    <w:rsid w:val="00CD043A"/>
    <w:rsid w:val="00CD0B41"/>
    <w:rsid w:val="00CD1686"/>
    <w:rsid w:val="00CD2738"/>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958"/>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094"/>
    <w:rsid w:val="00CF5260"/>
    <w:rsid w:val="00CF52FD"/>
    <w:rsid w:val="00CF5B97"/>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4C50"/>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4929"/>
    <w:rsid w:val="00D26324"/>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1533"/>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363"/>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D7E40"/>
    <w:rsid w:val="00DE1323"/>
    <w:rsid w:val="00DE134D"/>
    <w:rsid w:val="00DE13BC"/>
    <w:rsid w:val="00DE1B2F"/>
    <w:rsid w:val="00DE1C00"/>
    <w:rsid w:val="00DE1C5E"/>
    <w:rsid w:val="00DE26E4"/>
    <w:rsid w:val="00DE3538"/>
    <w:rsid w:val="00DE3C28"/>
    <w:rsid w:val="00DE4085"/>
    <w:rsid w:val="00DE417A"/>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6FC4"/>
    <w:rsid w:val="00E070E6"/>
    <w:rsid w:val="00E10031"/>
    <w:rsid w:val="00E10BB7"/>
    <w:rsid w:val="00E120C4"/>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C98"/>
    <w:rsid w:val="00E26DCE"/>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6DD"/>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05E8"/>
    <w:rsid w:val="00E71155"/>
    <w:rsid w:val="00E71CEE"/>
    <w:rsid w:val="00E73057"/>
    <w:rsid w:val="00E7346A"/>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4BD2"/>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629D"/>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14A"/>
    <w:rsid w:val="00F01D1E"/>
    <w:rsid w:val="00F02279"/>
    <w:rsid w:val="00F025FC"/>
    <w:rsid w:val="00F02DBC"/>
    <w:rsid w:val="00F03B10"/>
    <w:rsid w:val="00F04CC1"/>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8A7"/>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57BF7"/>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6BD"/>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7A6"/>
    <w:rsid w:val="00FB35D5"/>
    <w:rsid w:val="00FB38BB"/>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81E"/>
    <w:rsid w:val="00FE20B2"/>
    <w:rsid w:val="00FE4310"/>
    <w:rsid w:val="00FE54DC"/>
    <w:rsid w:val="00FE5743"/>
    <w:rsid w:val="00FE64CF"/>
    <w:rsid w:val="00FE6521"/>
    <w:rsid w:val="00FE6532"/>
    <w:rsid w:val="00FE6887"/>
    <w:rsid w:val="00FE6C2A"/>
    <w:rsid w:val="00FE76B9"/>
    <w:rsid w:val="00FE7898"/>
    <w:rsid w:val="00FF0181"/>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1"/>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1"/>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B430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13443947">
      <w:bodyDiv w:val="1"/>
      <w:marLeft w:val="0"/>
      <w:marRight w:val="0"/>
      <w:marTop w:val="0"/>
      <w:marBottom w:val="0"/>
      <w:divBdr>
        <w:top w:val="none" w:sz="0" w:space="0" w:color="auto"/>
        <w:left w:val="none" w:sz="0" w:space="0" w:color="auto"/>
        <w:bottom w:val="none" w:sz="0" w:space="0" w:color="auto"/>
        <w:right w:val="none" w:sz="0" w:space="0" w:color="auto"/>
      </w:divBdr>
    </w:div>
    <w:div w:id="171725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614727">
      <w:bodyDiv w:val="1"/>
      <w:marLeft w:val="0"/>
      <w:marRight w:val="0"/>
      <w:marTop w:val="0"/>
      <w:marBottom w:val="0"/>
      <w:divBdr>
        <w:top w:val="none" w:sz="0" w:space="0" w:color="auto"/>
        <w:left w:val="none" w:sz="0" w:space="0" w:color="auto"/>
        <w:bottom w:val="none" w:sz="0" w:space="0" w:color="auto"/>
        <w:right w:val="none" w:sz="0" w:space="0" w:color="auto"/>
      </w:divBdr>
    </w:div>
    <w:div w:id="688724023">
      <w:bodyDiv w:val="1"/>
      <w:marLeft w:val="0"/>
      <w:marRight w:val="0"/>
      <w:marTop w:val="0"/>
      <w:marBottom w:val="0"/>
      <w:divBdr>
        <w:top w:val="none" w:sz="0" w:space="0" w:color="auto"/>
        <w:left w:val="none" w:sz="0" w:space="0" w:color="auto"/>
        <w:bottom w:val="none" w:sz="0" w:space="0" w:color="auto"/>
        <w:right w:val="none" w:sz="0" w:space="0" w:color="auto"/>
      </w:divBdr>
    </w:div>
    <w:div w:id="76869834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2728852">
      <w:bodyDiv w:val="1"/>
      <w:marLeft w:val="0"/>
      <w:marRight w:val="0"/>
      <w:marTop w:val="0"/>
      <w:marBottom w:val="0"/>
      <w:divBdr>
        <w:top w:val="none" w:sz="0" w:space="0" w:color="auto"/>
        <w:left w:val="none" w:sz="0" w:space="0" w:color="auto"/>
        <w:bottom w:val="none" w:sz="0" w:space="0" w:color="auto"/>
        <w:right w:val="none" w:sz="0" w:space="0" w:color="auto"/>
      </w:divBdr>
    </w:div>
    <w:div w:id="1532450730">
      <w:bodyDiv w:val="1"/>
      <w:marLeft w:val="0"/>
      <w:marRight w:val="0"/>
      <w:marTop w:val="0"/>
      <w:marBottom w:val="0"/>
      <w:divBdr>
        <w:top w:val="none" w:sz="0" w:space="0" w:color="auto"/>
        <w:left w:val="none" w:sz="0" w:space="0" w:color="auto"/>
        <w:bottom w:val="none" w:sz="0" w:space="0" w:color="auto"/>
        <w:right w:val="none" w:sz="0" w:space="0" w:color="auto"/>
      </w:divBdr>
    </w:div>
    <w:div w:id="156506618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05991937">
      <w:bodyDiv w:val="1"/>
      <w:marLeft w:val="0"/>
      <w:marRight w:val="0"/>
      <w:marTop w:val="0"/>
      <w:marBottom w:val="0"/>
      <w:divBdr>
        <w:top w:val="none" w:sz="0" w:space="0" w:color="auto"/>
        <w:left w:val="none" w:sz="0" w:space="0" w:color="auto"/>
        <w:bottom w:val="none" w:sz="0" w:space="0" w:color="auto"/>
        <w:right w:val="none" w:sz="0" w:space="0" w:color="auto"/>
      </w:divBdr>
    </w:div>
    <w:div w:id="19282234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9690083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6055333">
      <w:bodyDiv w:val="1"/>
      <w:marLeft w:val="0"/>
      <w:marRight w:val="0"/>
      <w:marTop w:val="0"/>
      <w:marBottom w:val="0"/>
      <w:divBdr>
        <w:top w:val="none" w:sz="0" w:space="0" w:color="auto"/>
        <w:left w:val="none" w:sz="0" w:space="0" w:color="auto"/>
        <w:bottom w:val="none" w:sz="0" w:space="0" w:color="auto"/>
        <w:right w:val="none" w:sz="0" w:space="0" w:color="auto"/>
      </w:divBdr>
    </w:div>
    <w:div w:id="212711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or.murad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murad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B89E4-F2DE-4854-9737-72849CE3A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75</Pages>
  <Words>22949</Words>
  <Characters>130812</Characters>
  <Application>Microsoft Office Word</Application>
  <DocSecurity>0</DocSecurity>
  <Lines>1090</Lines>
  <Paragraphs>306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153455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300</cp:revision>
  <cp:lastPrinted>2018-02-16T07:12:00Z</cp:lastPrinted>
  <dcterms:created xsi:type="dcterms:W3CDTF">2022-10-31T11:36:00Z</dcterms:created>
  <dcterms:modified xsi:type="dcterms:W3CDTF">2024-05-10T12:08:00Z</dcterms:modified>
</cp:coreProperties>
</file>